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commentsIds.xml" ContentType="application/vnd.openxmlformats-officedocument.wordprocessingml.commentsId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519E5" w14:textId="72917FDE" w:rsidR="0021062D" w:rsidRPr="0021062D" w:rsidRDefault="0021062D" w:rsidP="0021062D">
      <w:pPr>
        <w:keepNext/>
        <w:widowControl/>
        <w:autoSpaceDE/>
        <w:autoSpaceDN/>
        <w:adjustRightInd/>
        <w:jc w:val="right"/>
        <w:rPr>
          <w:rFonts w:eastAsia="Times New Roman"/>
          <w:u w:val="single"/>
        </w:rPr>
      </w:pPr>
      <w:bookmarkStart w:id="0" w:name="_GoBack"/>
      <w:bookmarkEnd w:id="0"/>
      <w:r w:rsidRPr="0021062D">
        <w:rPr>
          <w:rFonts w:eastAsia="Times New Roman"/>
          <w:u w:val="single"/>
        </w:rPr>
        <w:t xml:space="preserve">Projekt z dnia </w:t>
      </w:r>
      <w:r w:rsidR="00D800DC">
        <w:t>22</w:t>
      </w:r>
      <w:r w:rsidRPr="0021062D">
        <w:rPr>
          <w:rFonts w:eastAsia="Times New Roman"/>
          <w:u w:val="single"/>
        </w:rPr>
        <w:t xml:space="preserve"> września 2022 r.</w:t>
      </w:r>
    </w:p>
    <w:p w14:paraId="573F595B" w14:textId="77777777" w:rsidR="0021062D" w:rsidRPr="0021062D" w:rsidRDefault="0021062D" w:rsidP="0021062D">
      <w:pPr>
        <w:keepNext/>
        <w:widowControl/>
        <w:suppressAutoHyphens/>
        <w:autoSpaceDE/>
        <w:autoSpaceDN/>
        <w:adjustRightInd/>
        <w:spacing w:after="120"/>
        <w:jc w:val="center"/>
        <w:rPr>
          <w:rFonts w:ascii="Times" w:eastAsia="Times New Roman" w:hAnsi="Times" w:cs="Times New Roman"/>
          <w:b/>
          <w:bCs/>
          <w:caps/>
          <w:spacing w:val="54"/>
          <w:kern w:val="24"/>
          <w:szCs w:val="24"/>
        </w:rPr>
      </w:pPr>
      <w:r w:rsidRPr="0021062D">
        <w:rPr>
          <w:rFonts w:ascii="Times" w:eastAsia="Times New Roman" w:hAnsi="Times" w:cs="Times New Roman"/>
          <w:b/>
          <w:bCs/>
          <w:caps/>
          <w:spacing w:val="54"/>
          <w:kern w:val="24"/>
          <w:szCs w:val="24"/>
        </w:rPr>
        <w:t>USTAWA</w:t>
      </w:r>
    </w:p>
    <w:p w14:paraId="3453D8DE" w14:textId="77777777" w:rsidR="0021062D" w:rsidRPr="0021062D" w:rsidRDefault="0021062D" w:rsidP="0021062D">
      <w:pPr>
        <w:keepNext/>
        <w:widowControl/>
        <w:suppressAutoHyphens/>
        <w:autoSpaceDE/>
        <w:autoSpaceDN/>
        <w:adjustRightInd/>
        <w:spacing w:before="120" w:after="120"/>
        <w:jc w:val="center"/>
        <w:rPr>
          <w:rFonts w:ascii="Times" w:eastAsia="Times New Roman" w:hAnsi="Times"/>
          <w:bCs/>
          <w:szCs w:val="24"/>
        </w:rPr>
      </w:pPr>
      <w:r w:rsidRPr="0021062D">
        <w:rPr>
          <w:rFonts w:ascii="Times" w:eastAsia="Times New Roman" w:hAnsi="Times"/>
          <w:bCs/>
          <w:szCs w:val="24"/>
        </w:rPr>
        <w:t>z dnia …………………..…… 2022 r.</w:t>
      </w:r>
    </w:p>
    <w:p w14:paraId="0FB38A34" w14:textId="77777777" w:rsidR="0021062D" w:rsidRPr="0021062D" w:rsidRDefault="0021062D" w:rsidP="0021062D">
      <w:pPr>
        <w:keepNext/>
        <w:widowControl/>
        <w:suppressAutoHyphens/>
        <w:autoSpaceDE/>
        <w:autoSpaceDN/>
        <w:adjustRightInd/>
        <w:spacing w:before="120" w:after="360"/>
        <w:jc w:val="center"/>
        <w:rPr>
          <w:rFonts w:ascii="Times" w:eastAsia="Times New Roman" w:hAnsi="Times"/>
          <w:b/>
          <w:bCs/>
          <w:szCs w:val="24"/>
        </w:rPr>
      </w:pPr>
      <w:r w:rsidRPr="0021062D">
        <w:rPr>
          <w:rFonts w:ascii="Times" w:eastAsia="Times New Roman" w:hAnsi="Times"/>
          <w:b/>
          <w:bCs/>
          <w:szCs w:val="24"/>
        </w:rPr>
        <w:t>o zmianie ustawy – Prawo o notariacie oraz niektórych innych ustaw</w:t>
      </w:r>
      <w:commentRangeStart w:id="1"/>
      <w:commentRangeStart w:id="2"/>
      <w:r w:rsidRPr="0021062D">
        <w:rPr>
          <w:rFonts w:ascii="Times" w:eastAsia="Times New Roman" w:hAnsi="Times"/>
          <w:b/>
          <w:bCs/>
          <w:szCs w:val="24"/>
          <w:vertAlign w:val="superscript"/>
        </w:rPr>
        <w:footnoteReference w:id="1"/>
      </w:r>
      <w:commentRangeEnd w:id="1"/>
      <w:r w:rsidR="00E80B6A">
        <w:rPr>
          <w:rStyle w:val="Odwoaniedokomentarza"/>
          <w:rFonts w:ascii="Times" w:eastAsia="Times New Roman" w:hAnsi="Times" w:cs="Times New Roman"/>
        </w:rPr>
        <w:commentReference w:id="1"/>
      </w:r>
      <w:commentRangeEnd w:id="2"/>
      <w:r w:rsidR="001213BC">
        <w:rPr>
          <w:rStyle w:val="Odwoaniedokomentarza"/>
          <w:rFonts w:ascii="Times" w:eastAsia="Times New Roman" w:hAnsi="Times" w:cs="Times New Roman"/>
        </w:rPr>
        <w:commentReference w:id="2"/>
      </w:r>
      <w:r w:rsidRPr="0021062D">
        <w:rPr>
          <w:rFonts w:ascii="Times" w:eastAsia="Times New Roman" w:hAnsi="Times"/>
          <w:b/>
          <w:bCs/>
          <w:szCs w:val="24"/>
          <w:vertAlign w:val="superscript"/>
        </w:rPr>
        <w:t>)</w:t>
      </w:r>
    </w:p>
    <w:p w14:paraId="75C9A04A" w14:textId="4DA81574" w:rsidR="0021062D" w:rsidRPr="0021062D" w:rsidRDefault="0021062D" w:rsidP="0021062D">
      <w:pPr>
        <w:keepNext/>
        <w:widowControl/>
        <w:suppressAutoHyphens/>
        <w:spacing w:before="120"/>
        <w:ind w:firstLine="510"/>
        <w:jc w:val="both"/>
        <w:rPr>
          <w:rFonts w:ascii="Times" w:eastAsia="Times New Roman" w:hAnsi="Times"/>
        </w:rPr>
      </w:pPr>
      <w:r w:rsidRPr="0021062D">
        <w:rPr>
          <w:rFonts w:ascii="Times" w:eastAsia="Times New Roman" w:hAnsi="Times"/>
          <w:b/>
        </w:rPr>
        <w:t>Art. 1.</w:t>
      </w:r>
      <w:r w:rsidRPr="0021062D">
        <w:rPr>
          <w:rFonts w:ascii="Times" w:eastAsia="Times New Roman" w:hAnsi="Times"/>
        </w:rPr>
        <w:t xml:space="preserve"> W ustawie z dnia 14 lutego 1991 r. – Prawo o notariacie (Dz. U. z 2022 r. </w:t>
      </w:r>
      <w:r w:rsidRPr="0021062D">
        <w:rPr>
          <w:rFonts w:ascii="Times" w:eastAsia="Times New Roman" w:hAnsi="Times"/>
        </w:rPr>
        <w:br/>
        <w:t>poz. 1799) wprowadza się następujące zmiany:</w:t>
      </w:r>
    </w:p>
    <w:p w14:paraId="531727F3"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1)</w:t>
      </w:r>
      <w:r w:rsidRPr="0021062D">
        <w:rPr>
          <w:rFonts w:ascii="Times" w:eastAsia="Times New Roman" w:hAnsi="Times"/>
          <w:bCs/>
        </w:rPr>
        <w:tab/>
        <w:t xml:space="preserve">w art. 1 </w:t>
      </w:r>
      <w:bookmarkStart w:id="3" w:name="_Hlk92103930"/>
      <w:r w:rsidRPr="0021062D">
        <w:rPr>
          <w:rFonts w:ascii="Times" w:eastAsia="Times New Roman" w:hAnsi="Times"/>
          <w:bCs/>
        </w:rPr>
        <w:t xml:space="preserve">§ </w:t>
      </w:r>
      <w:bookmarkEnd w:id="3"/>
      <w:r w:rsidRPr="0021062D">
        <w:rPr>
          <w:rFonts w:ascii="Times" w:eastAsia="Times New Roman" w:hAnsi="Times"/>
          <w:bCs/>
        </w:rPr>
        <w:t>1 otrzymuje brzmienie:</w:t>
      </w:r>
    </w:p>
    <w:p w14:paraId="3A6472DD" w14:textId="77777777" w:rsidR="0021062D" w:rsidRPr="0021062D" w:rsidRDefault="0021062D" w:rsidP="0021062D">
      <w:pPr>
        <w:keepNext/>
        <w:widowControl/>
        <w:suppressAutoHyphens/>
        <w:ind w:left="510" w:firstLine="510"/>
        <w:jc w:val="both"/>
        <w:rPr>
          <w:rFonts w:ascii="Times" w:eastAsia="Times New Roman" w:hAnsi="Times"/>
        </w:rPr>
      </w:pPr>
      <w:bookmarkStart w:id="4" w:name="_Hlk92116989"/>
      <w:bookmarkStart w:id="5" w:name="_Hlk92721519"/>
      <w:r w:rsidRPr="0021062D">
        <w:rPr>
          <w:rFonts w:ascii="Times" w:eastAsia="Times New Roman" w:hAnsi="Times"/>
        </w:rPr>
        <w:t xml:space="preserve">„§ 1. </w:t>
      </w:r>
      <w:bookmarkEnd w:id="4"/>
      <w:r w:rsidRPr="0021062D">
        <w:rPr>
          <w:rFonts w:ascii="Times" w:eastAsia="Times New Roman" w:hAnsi="Times"/>
        </w:rPr>
        <w:t>Notariusz jest powołany do:</w:t>
      </w:r>
    </w:p>
    <w:p w14:paraId="3A975D1B" w14:textId="77777777"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1)</w:t>
      </w:r>
      <w:r w:rsidRPr="0021062D">
        <w:rPr>
          <w:rFonts w:ascii="Times" w:eastAsia="Times New Roman" w:hAnsi="Times"/>
          <w:bCs/>
        </w:rPr>
        <w:tab/>
        <w:t>dokonywania czynności, którym strony są obowiązane lub pragną nadać formę notarialną (czynności notarialnych);</w:t>
      </w:r>
    </w:p>
    <w:p w14:paraId="5BDB9FF6" w14:textId="77777777"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2)</w:t>
      </w:r>
      <w:r w:rsidRPr="0021062D">
        <w:rPr>
          <w:rFonts w:ascii="Times" w:eastAsia="Times New Roman" w:hAnsi="Times"/>
          <w:bCs/>
        </w:rPr>
        <w:tab/>
        <w:t xml:space="preserve">dokonywania czynności z zakresu szczególnej ochrony prawnej, o których mowa </w:t>
      </w:r>
      <w:r w:rsidRPr="0021062D">
        <w:rPr>
          <w:rFonts w:ascii="Times" w:eastAsia="Times New Roman" w:hAnsi="Times"/>
          <w:bCs/>
        </w:rPr>
        <w:br/>
        <w:t>w art. 79 pkt 1d i pkt 5a.”;</w:t>
      </w:r>
    </w:p>
    <w:p w14:paraId="13948154"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2)</w:t>
      </w:r>
      <w:r w:rsidRPr="0021062D">
        <w:rPr>
          <w:rFonts w:ascii="Times" w:eastAsia="Times New Roman" w:hAnsi="Times"/>
          <w:bCs/>
        </w:rPr>
        <w:tab/>
        <w:t>w art. 2 § 1 otrzymuje brzmienie:</w:t>
      </w:r>
    </w:p>
    <w:p w14:paraId="433228A4"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1. Notariusz jest funkcjonariuszem publicznym.”;</w:t>
      </w:r>
    </w:p>
    <w:bookmarkEnd w:id="5"/>
    <w:p w14:paraId="764DED19"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3)</w:t>
      </w:r>
      <w:r w:rsidRPr="0021062D">
        <w:rPr>
          <w:rFonts w:ascii="Times" w:eastAsia="Times New Roman" w:hAnsi="Times"/>
          <w:bCs/>
        </w:rPr>
        <w:tab/>
        <w:t>w art. 11 pkt 7 otrzymuje brzmienie:</w:t>
      </w:r>
    </w:p>
    <w:p w14:paraId="268DC9E6" w14:textId="77777777"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„7)</w:t>
      </w:r>
      <w:r w:rsidRPr="0021062D">
        <w:rPr>
          <w:rFonts w:ascii="Times" w:eastAsia="Times New Roman" w:hAnsi="Times"/>
          <w:bCs/>
        </w:rPr>
        <w:tab/>
        <w:t>ukończył 28 lat.”;</w:t>
      </w:r>
    </w:p>
    <w:p w14:paraId="28875319"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4)</w:t>
      </w:r>
      <w:r w:rsidRPr="0021062D">
        <w:rPr>
          <w:rFonts w:ascii="Times" w:eastAsia="Times New Roman" w:hAnsi="Times"/>
          <w:bCs/>
        </w:rPr>
        <w:tab/>
        <w:t>po art. 15 dodaje się art. 15a w brzmieniu:</w:t>
      </w:r>
    </w:p>
    <w:p w14:paraId="6A8BB80D" w14:textId="776F7B89" w:rsidR="0021062D" w:rsidRPr="0021062D" w:rsidRDefault="0021062D" w:rsidP="0021062D">
      <w:pPr>
        <w:keepNext/>
        <w:widowControl/>
        <w:suppressAutoHyphens/>
        <w:ind w:left="510"/>
        <w:jc w:val="both"/>
        <w:rPr>
          <w:rFonts w:ascii="Times" w:eastAsia="Times New Roman" w:hAnsi="Times"/>
        </w:rPr>
      </w:pPr>
      <w:r w:rsidRPr="0021062D">
        <w:rPr>
          <w:rFonts w:ascii="Times" w:eastAsia="Times New Roman" w:hAnsi="Times"/>
        </w:rPr>
        <w:t>Art.</w:t>
      </w:r>
      <w:ins w:id="6" w:author="Autor">
        <w:r w:rsidR="006345BB">
          <w:rPr>
            <w:rFonts w:ascii="Times" w:eastAsia="Times New Roman" w:hAnsi="Times"/>
          </w:rPr>
          <w:t xml:space="preserve"> </w:t>
        </w:r>
      </w:ins>
      <w:r w:rsidRPr="0021062D">
        <w:rPr>
          <w:rFonts w:ascii="Times" w:eastAsia="Times New Roman" w:hAnsi="Times"/>
        </w:rPr>
        <w:t>15a</w:t>
      </w:r>
      <w:ins w:id="7" w:author="Autor">
        <w:r w:rsidR="006345BB">
          <w:rPr>
            <w:rFonts w:ascii="Times" w:eastAsia="Times New Roman" w:hAnsi="Times"/>
          </w:rPr>
          <w:t>.</w:t>
        </w:r>
      </w:ins>
      <w:r w:rsidR="006D116F">
        <w:rPr>
          <w:rFonts w:ascii="Times" w:eastAsia="Times New Roman" w:hAnsi="Times"/>
        </w:rPr>
        <w:t xml:space="preserve"> </w:t>
      </w:r>
      <w:r w:rsidRPr="0021062D">
        <w:rPr>
          <w:rFonts w:ascii="Times" w:eastAsia="Times New Roman" w:hAnsi="Times"/>
        </w:rPr>
        <w:t xml:space="preserve">§ 1. Minister Sprawiedliwości postanowieniem zawiesza notariusza </w:t>
      </w:r>
      <w:r w:rsidR="00491F17">
        <w:rPr>
          <w:rFonts w:ascii="Times" w:eastAsia="Times New Roman" w:hAnsi="Times"/>
        </w:rPr>
        <w:br/>
      </w:r>
      <w:r w:rsidRPr="0021062D">
        <w:rPr>
          <w:rFonts w:ascii="Times" w:eastAsia="Times New Roman" w:hAnsi="Times"/>
        </w:rPr>
        <w:t>w</w:t>
      </w:r>
      <w:r w:rsidR="00491F17">
        <w:rPr>
          <w:rFonts w:ascii="Times" w:eastAsia="Times New Roman" w:hAnsi="Times"/>
        </w:rPr>
        <w:t xml:space="preserve"> </w:t>
      </w:r>
      <w:r w:rsidRPr="0021062D">
        <w:rPr>
          <w:rFonts w:ascii="Times" w:eastAsia="Times New Roman" w:hAnsi="Times"/>
        </w:rPr>
        <w:t>czynnościach zawodowych, jeżeli:</w:t>
      </w:r>
    </w:p>
    <w:p w14:paraId="0D20BFFD" w14:textId="6253C391"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1)</w:t>
      </w:r>
      <w:r w:rsidRPr="0021062D">
        <w:rPr>
          <w:rFonts w:ascii="Times" w:eastAsia="Times New Roman" w:hAnsi="Times"/>
          <w:bCs/>
        </w:rPr>
        <w:tab/>
        <w:t xml:space="preserve">przeciwko notariuszowi jest prowadzone postępowanie </w:t>
      </w:r>
      <w:bookmarkStart w:id="8" w:name="_Hlk113542666"/>
      <w:r w:rsidRPr="0021062D">
        <w:rPr>
          <w:rFonts w:ascii="Times" w:eastAsia="Times New Roman" w:hAnsi="Times"/>
          <w:bCs/>
        </w:rPr>
        <w:t>o umyślne przestępstwo ścigane z oskarżenia publicznego lub umyślne przestępstwo skarbowe</w:t>
      </w:r>
      <w:bookmarkEnd w:id="8"/>
      <w:r w:rsidRPr="0021062D">
        <w:rPr>
          <w:rFonts w:ascii="Times" w:eastAsia="Times New Roman" w:hAnsi="Times"/>
          <w:bCs/>
        </w:rPr>
        <w:t>, z</w:t>
      </w:r>
      <w:del w:id="9" w:author="Autor">
        <w:r w:rsidRPr="0021062D" w:rsidDel="006345BB">
          <w:rPr>
            <w:rFonts w:ascii="Times" w:eastAsia="Times New Roman" w:hAnsi="Times"/>
            <w:bCs/>
          </w:rPr>
          <w:delText>a</w:delText>
        </w:r>
      </w:del>
      <w:r w:rsidRPr="0021062D">
        <w:rPr>
          <w:rFonts w:ascii="Times" w:eastAsia="Times New Roman" w:hAnsi="Times"/>
          <w:bCs/>
        </w:rPr>
        <w:t xml:space="preserve"> wyjątkiem sytuacji, gdy przeciwko notariuszowi wniesiono akt oskarżenia w trybie art. 55 § 1 </w:t>
      </w:r>
      <w:ins w:id="10" w:author="Autor">
        <w:r w:rsidR="00A00834">
          <w:rPr>
            <w:rFonts w:ascii="Times" w:eastAsia="Times New Roman" w:hAnsi="Times"/>
            <w:bCs/>
          </w:rPr>
          <w:t>K</w:t>
        </w:r>
      </w:ins>
      <w:del w:id="11" w:author="Autor">
        <w:r w:rsidRPr="0021062D" w:rsidDel="00A00834">
          <w:rPr>
            <w:rFonts w:ascii="Times" w:eastAsia="Times New Roman" w:hAnsi="Times"/>
            <w:bCs/>
          </w:rPr>
          <w:delText>k</w:delText>
        </w:r>
      </w:del>
      <w:r w:rsidRPr="0021062D">
        <w:rPr>
          <w:rFonts w:ascii="Times" w:eastAsia="Times New Roman" w:hAnsi="Times"/>
          <w:bCs/>
        </w:rPr>
        <w:t>odeksu postępowania karnego;</w:t>
      </w:r>
    </w:p>
    <w:p w14:paraId="3C720AA7" w14:textId="77777777"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2)</w:t>
      </w:r>
      <w:r w:rsidRPr="0021062D">
        <w:rPr>
          <w:rFonts w:ascii="Times" w:eastAsia="Times New Roman" w:hAnsi="Times"/>
          <w:bCs/>
        </w:rPr>
        <w:tab/>
        <w:t>wobec notariusza prowadzone jest postępowanie o częściowe bądź całkowite ubezwłasnowolnienie i ustanowiono doradcę tymczasowego.</w:t>
      </w:r>
    </w:p>
    <w:p w14:paraId="7E0F75EA"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Zawieszenie notariusza w czynnościach skutkuje zawieszeniem z mocy prawa w pełnieniu wszelkich funkcji w samorządzie notarialnym.</w:t>
      </w:r>
    </w:p>
    <w:p w14:paraId="322B9CA0" w14:textId="656E95B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w:t>
      </w:r>
      <w:r w:rsidR="00491F17">
        <w:rPr>
          <w:rFonts w:ascii="Times" w:eastAsia="Times New Roman" w:hAnsi="Times"/>
        </w:rPr>
        <w:t xml:space="preserve"> </w:t>
      </w:r>
      <w:r w:rsidRPr="0021062D">
        <w:rPr>
          <w:rFonts w:ascii="Times" w:eastAsia="Times New Roman" w:hAnsi="Times"/>
        </w:rPr>
        <w:t>3.</w:t>
      </w:r>
      <w:r w:rsidR="00491F17">
        <w:rPr>
          <w:rFonts w:ascii="Times" w:eastAsia="Times New Roman" w:hAnsi="Times"/>
        </w:rPr>
        <w:t xml:space="preserve"> </w:t>
      </w:r>
      <w:r w:rsidRPr="0021062D">
        <w:rPr>
          <w:rFonts w:ascii="Times" w:eastAsia="Times New Roman" w:hAnsi="Times"/>
        </w:rPr>
        <w:t>Wniesienie zażalenia na postanowienie o zawieszeniu nie wstrzymuje jego wykonania.</w:t>
      </w:r>
    </w:p>
    <w:p w14:paraId="4E248176" w14:textId="6C1015E0"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w:t>
      </w:r>
      <w:r w:rsidR="00491F17">
        <w:rPr>
          <w:rFonts w:ascii="Times" w:eastAsia="Times New Roman" w:hAnsi="Times"/>
        </w:rPr>
        <w:t xml:space="preserve"> </w:t>
      </w:r>
      <w:r w:rsidRPr="0021062D">
        <w:rPr>
          <w:rFonts w:ascii="Times" w:eastAsia="Times New Roman" w:hAnsi="Times"/>
        </w:rPr>
        <w:t>4.</w:t>
      </w:r>
      <w:r w:rsidR="00491F17">
        <w:rPr>
          <w:rFonts w:ascii="Times" w:eastAsia="Times New Roman" w:hAnsi="Times"/>
        </w:rPr>
        <w:t xml:space="preserve"> </w:t>
      </w:r>
      <w:r w:rsidRPr="0021062D">
        <w:rPr>
          <w:rFonts w:ascii="Times" w:eastAsia="Times New Roman" w:hAnsi="Times"/>
        </w:rPr>
        <w:t>Minister Sprawiedliwości może z urzędu, mając na względzie bezpieczeństwo obrotu, zasady współżycia społecznego, dobro notariatu, a także poprawę stanu zdrowia notariusza, uchylić postanowienie o zawieszeniu notariusza w czynnościach wydane na podstawie art. 15a § 1 pkt 2.</w:t>
      </w:r>
    </w:p>
    <w:p w14:paraId="698775D0" w14:textId="48112560" w:rsidR="0021062D" w:rsidRPr="0021062D" w:rsidRDefault="0021062D" w:rsidP="0021062D">
      <w:pPr>
        <w:keepNext/>
        <w:widowControl/>
        <w:suppressAutoHyphens/>
        <w:ind w:left="510" w:firstLine="510"/>
        <w:jc w:val="both"/>
        <w:rPr>
          <w:rFonts w:ascii="Times" w:eastAsia="Times New Roman" w:hAnsi="Times"/>
        </w:rPr>
      </w:pPr>
      <w:r w:rsidRPr="0021062D">
        <w:rPr>
          <w:rFonts w:ascii="Times" w:eastAsia="Times New Roman" w:hAnsi="Times"/>
        </w:rPr>
        <w:t>§ 5.</w:t>
      </w:r>
      <w:r w:rsidR="00491F17">
        <w:rPr>
          <w:rFonts w:ascii="Times" w:eastAsia="Times New Roman" w:hAnsi="Times"/>
        </w:rPr>
        <w:t xml:space="preserve"> </w:t>
      </w:r>
      <w:r w:rsidRPr="0021062D">
        <w:rPr>
          <w:rFonts w:ascii="Times" w:eastAsia="Times New Roman" w:hAnsi="Times"/>
        </w:rPr>
        <w:t>Zawieszenie notariusza w czynnościach ustaje z dniem:</w:t>
      </w:r>
    </w:p>
    <w:p w14:paraId="0CBFA6A0" w14:textId="3EBC838B"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1)</w:t>
      </w:r>
      <w:r w:rsidRPr="0021062D">
        <w:rPr>
          <w:rFonts w:ascii="Times" w:eastAsia="Times New Roman" w:hAnsi="Times"/>
          <w:bCs/>
        </w:rPr>
        <w:tab/>
        <w:t>prawomocnego zakończenia postępowania, o którym mowa w § 1 pkt 1, chyba że notariusz został skazany;</w:t>
      </w:r>
    </w:p>
    <w:p w14:paraId="2F67F77B" w14:textId="44D38807"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2)</w:t>
      </w:r>
      <w:r w:rsidRPr="0021062D">
        <w:rPr>
          <w:rFonts w:ascii="Times" w:eastAsia="Times New Roman" w:hAnsi="Times"/>
          <w:bCs/>
        </w:rPr>
        <w:tab/>
        <w:t>oddalenia lub odrzucenia wniosku o ubezwłasnowolnienie lub umorzenia postępowania</w:t>
      </w:r>
      <w:ins w:id="12" w:author="Autor">
        <w:r w:rsidR="00086009">
          <w:rPr>
            <w:rFonts w:ascii="Times" w:eastAsia="Times New Roman" w:hAnsi="Times"/>
            <w:bCs/>
          </w:rPr>
          <w:t>,</w:t>
        </w:r>
      </w:ins>
      <w:r w:rsidRPr="0021062D">
        <w:rPr>
          <w:rFonts w:ascii="Times" w:eastAsia="Times New Roman" w:hAnsi="Times"/>
          <w:bCs/>
        </w:rPr>
        <w:t xml:space="preserve"> lub uchylenia postanowienia o ustanowieniu doradcy tymczasowego, chyba że Minister Sprawiedliwości uchylił zawieszenie wcześniej.</w:t>
      </w:r>
    </w:p>
    <w:p w14:paraId="428DFBBB"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6. Na postanowienie Ministra Sprawiedliwości o zawieszeniu notariusza </w:t>
      </w:r>
      <w:r w:rsidRPr="0021062D">
        <w:rPr>
          <w:rFonts w:ascii="Times" w:eastAsia="Times New Roman" w:hAnsi="Times"/>
        </w:rPr>
        <w:br/>
        <w:t>w czynnościach zawodowych przysługuje zażalenie do Sądu Okręgowego w Warszawie</w:t>
      </w:r>
      <w:del w:id="13" w:author="Autor">
        <w:r w:rsidRPr="0021062D" w:rsidDel="000B1C99">
          <w:rPr>
            <w:rFonts w:ascii="Times" w:eastAsia="Times New Roman" w:hAnsi="Times"/>
          </w:rPr>
          <w:delText>,</w:delText>
        </w:r>
      </w:del>
      <w:r w:rsidRPr="0021062D">
        <w:rPr>
          <w:rFonts w:ascii="Times" w:eastAsia="Times New Roman" w:hAnsi="Times"/>
        </w:rPr>
        <w:t xml:space="preserve"> w terminie 7 dni od dnia doręczenia odpisu postanowienia z uzasadnieniem. </w:t>
      </w:r>
      <w:r w:rsidRPr="0021062D">
        <w:rPr>
          <w:rFonts w:ascii="Times" w:eastAsia="Times New Roman" w:hAnsi="Times"/>
        </w:rPr>
        <w:br/>
        <w:t>Do rozpoznania zażalenia stosuje się odpowiednio przepisy Kodeksu postępowania karnego o środkach odwoławczych. Przepisów o środkach zapobiegawczych nie stosuje się.</w:t>
      </w:r>
    </w:p>
    <w:p w14:paraId="5BFF0ACD" w14:textId="238E5D3E"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w:t>
      </w:r>
      <w:r w:rsidR="00491F17">
        <w:rPr>
          <w:rFonts w:ascii="Times" w:eastAsia="Times New Roman" w:hAnsi="Times"/>
        </w:rPr>
        <w:t xml:space="preserve"> </w:t>
      </w:r>
      <w:r w:rsidRPr="0021062D">
        <w:rPr>
          <w:rFonts w:ascii="Times" w:eastAsia="Times New Roman" w:hAnsi="Times"/>
        </w:rPr>
        <w:t>7.</w:t>
      </w:r>
      <w:r w:rsidR="00491F17">
        <w:rPr>
          <w:rFonts w:ascii="Times" w:eastAsia="Times New Roman" w:hAnsi="Times"/>
        </w:rPr>
        <w:t xml:space="preserve"> </w:t>
      </w:r>
      <w:r w:rsidRPr="0021062D">
        <w:rPr>
          <w:rFonts w:ascii="Times" w:eastAsia="Times New Roman" w:hAnsi="Times"/>
        </w:rPr>
        <w:t xml:space="preserve">Sąd rozpoznaje zażalenie na postanowienie o zawieszeniu notariusza </w:t>
      </w:r>
      <w:r w:rsidRPr="0021062D">
        <w:rPr>
          <w:rFonts w:ascii="Times" w:eastAsia="Times New Roman" w:hAnsi="Times"/>
        </w:rPr>
        <w:br/>
        <w:t>w czynnościach zawodowych na rozprawie w składzie 3 sędziów.</w:t>
      </w:r>
    </w:p>
    <w:p w14:paraId="624E3A74" w14:textId="62652627" w:rsidR="0021062D" w:rsidRPr="0021062D" w:rsidRDefault="0021062D" w:rsidP="0021062D">
      <w:pPr>
        <w:widowControl/>
        <w:suppressAutoHyphens/>
        <w:spacing w:before="120"/>
        <w:ind w:left="510"/>
        <w:jc w:val="both"/>
        <w:rPr>
          <w:rFonts w:ascii="Times" w:eastAsia="Times New Roman" w:hAnsi="Times"/>
        </w:rPr>
      </w:pPr>
      <w:r w:rsidRPr="0021062D">
        <w:rPr>
          <w:rFonts w:eastAsia="Times New Roman" w:cs="Times New Roman"/>
          <w:szCs w:val="24"/>
        </w:rPr>
        <w:t xml:space="preserve">§ 8. W okresie zawieszenia notariusz może, po uzyskaniu zgody właściwej rady izby notarialnej, podjąć dodatkowe zatrudnienie lub zajęcie. </w:t>
      </w:r>
      <w:r w:rsidRPr="0021062D">
        <w:rPr>
          <w:rFonts w:eastAsia="Times New Roman" w:cs="Times New Roman"/>
          <w:szCs w:val="24"/>
          <w:shd w:val="clear" w:color="auto" w:fill="FFFFFF"/>
        </w:rPr>
        <w:t>Jeżeli rada nie wyrazi zgody na zatrudnienie lub zajęcie, notariuszowi przysługuje, w terminie 14 dni od dnia doręczenia uchwały, odwołanie do Ministra Sprawiedliwości, którego decyzja jest ostateczna.</w:t>
      </w:r>
      <w:r w:rsidRPr="0021062D">
        <w:rPr>
          <w:rFonts w:eastAsia="Times New Roman" w:cs="Times New Roman"/>
          <w:szCs w:val="24"/>
        </w:rPr>
        <w:t>”</w:t>
      </w:r>
      <w:ins w:id="14" w:author="Autor">
        <w:r w:rsidR="00B05D8B">
          <w:rPr>
            <w:rFonts w:eastAsia="Times New Roman" w:cs="Times New Roman"/>
            <w:szCs w:val="24"/>
          </w:rPr>
          <w:t>;</w:t>
        </w:r>
      </w:ins>
    </w:p>
    <w:p w14:paraId="6E256821" w14:textId="2F1A6D28"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5)</w:t>
      </w:r>
      <w:r w:rsidRPr="0021062D">
        <w:rPr>
          <w:rFonts w:ascii="Times" w:eastAsia="Times New Roman" w:hAnsi="Times"/>
          <w:bCs/>
        </w:rPr>
        <w:tab/>
        <w:t xml:space="preserve">w art. </w:t>
      </w:r>
      <w:ins w:id="15" w:author="Autor">
        <w:del w:id="16" w:author="Autor">
          <w:r w:rsidR="007D312B" w:rsidDel="00370297">
            <w:rPr>
              <w:rFonts w:ascii="Times" w:eastAsia="Times New Roman" w:hAnsi="Times"/>
              <w:bCs/>
            </w:rPr>
            <w:delText xml:space="preserve">w </w:delText>
          </w:r>
        </w:del>
      </w:ins>
      <w:r w:rsidRPr="0021062D">
        <w:rPr>
          <w:rFonts w:ascii="Times" w:eastAsia="Times New Roman" w:hAnsi="Times"/>
          <w:bCs/>
        </w:rPr>
        <w:t xml:space="preserve">16 </w:t>
      </w:r>
      <w:ins w:id="17" w:author="Autor">
        <w:r w:rsidR="00370297">
          <w:rPr>
            <w:rFonts w:ascii="Times" w:eastAsia="Times New Roman" w:hAnsi="Times"/>
            <w:bCs/>
          </w:rPr>
          <w:t>w</w:t>
        </w:r>
        <w:r w:rsidR="0018389D">
          <w:rPr>
            <w:rFonts w:ascii="Times" w:eastAsia="Times New Roman" w:hAnsi="Times"/>
            <w:bCs/>
          </w:rPr>
          <w:t xml:space="preserve"> </w:t>
        </w:r>
      </w:ins>
      <w:r w:rsidRPr="0021062D">
        <w:rPr>
          <w:rFonts w:ascii="Times" w:eastAsia="Times New Roman" w:hAnsi="Times"/>
          <w:bCs/>
        </w:rPr>
        <w:t>§ 1 pkt 5 otrzymuje brzmienie:</w:t>
      </w:r>
    </w:p>
    <w:p w14:paraId="2C189AB9" w14:textId="1541CD0B" w:rsidR="0021062D" w:rsidRPr="0021062D" w:rsidRDefault="0021062D" w:rsidP="00744252">
      <w:pPr>
        <w:pStyle w:val="ZPKTzmpktartykuempunktem"/>
        <w:rPr>
          <w:rFonts w:eastAsia="Times New Roman"/>
        </w:rPr>
      </w:pPr>
      <w:r w:rsidRPr="0021062D">
        <w:rPr>
          <w:rFonts w:eastAsia="Times New Roman"/>
        </w:rPr>
        <w:t>„5)</w:t>
      </w:r>
      <w:r w:rsidRPr="0021062D">
        <w:rPr>
          <w:rFonts w:eastAsia="Times New Roman"/>
        </w:rPr>
        <w:tab/>
        <w:t>został</w:t>
      </w:r>
      <w:r w:rsidR="00744252">
        <w:t xml:space="preserve"> </w:t>
      </w:r>
      <w:r w:rsidRPr="0021062D">
        <w:rPr>
          <w:rFonts w:eastAsia="Times New Roman"/>
        </w:rPr>
        <w:t>skazany</w:t>
      </w:r>
      <w:r w:rsidR="00744252">
        <w:t xml:space="preserve"> </w:t>
      </w:r>
      <w:r w:rsidRPr="0021062D">
        <w:rPr>
          <w:rFonts w:eastAsia="Times New Roman"/>
        </w:rPr>
        <w:t xml:space="preserve">prawomocnym wyrokiem </w:t>
      </w:r>
      <w:ins w:id="18" w:author="Autor">
        <w:r w:rsidR="00F738A0">
          <w:rPr>
            <w:rFonts w:eastAsia="Times New Roman"/>
          </w:rPr>
          <w:t>sądu</w:t>
        </w:r>
      </w:ins>
      <w:del w:id="19" w:author="Autor">
        <w:r w:rsidRPr="0021062D" w:rsidDel="00F738A0">
          <w:rPr>
            <w:rFonts w:eastAsia="Times New Roman"/>
          </w:rPr>
          <w:delText>karnym</w:delText>
        </w:r>
      </w:del>
      <w:r w:rsidRPr="0021062D">
        <w:rPr>
          <w:rFonts w:eastAsia="Times New Roman"/>
        </w:rPr>
        <w:t xml:space="preserve"> za umyślne przestępstwo lub umyślne przestępstwo skarbowe lub </w:t>
      </w:r>
      <w:r w:rsidRPr="0021062D">
        <w:rPr>
          <w:rFonts w:eastAsia="Times New Roman"/>
          <w:shd w:val="clear" w:color="auto" w:fill="FFFFFF"/>
        </w:rPr>
        <w:t>ma orzeczony zakaz wykonywania zawodu na mocy prawomocnego wyroku sądu</w:t>
      </w:r>
      <w:r w:rsidRPr="0021062D">
        <w:rPr>
          <w:rFonts w:eastAsia="Times New Roman"/>
        </w:rPr>
        <w:t>;”;</w:t>
      </w:r>
    </w:p>
    <w:p w14:paraId="46F471DD"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6)</w:t>
      </w:r>
      <w:r w:rsidRPr="0021062D">
        <w:rPr>
          <w:rFonts w:ascii="Times" w:eastAsia="Times New Roman" w:hAnsi="Times"/>
          <w:bCs/>
        </w:rPr>
        <w:tab/>
        <w:t>w art. 40 w § 1 po pkt 5 dodaje się pkt 5a w brzmieniu:</w:t>
      </w:r>
    </w:p>
    <w:p w14:paraId="2AC11024" w14:textId="1CBB31F7" w:rsidR="0021062D" w:rsidRPr="0021062D" w:rsidRDefault="0021062D" w:rsidP="00744252">
      <w:pPr>
        <w:pStyle w:val="ZPKTzmpktartykuempunktem"/>
        <w:rPr>
          <w:rFonts w:eastAsia="Times New Roman"/>
        </w:rPr>
      </w:pPr>
      <w:r w:rsidRPr="0021062D">
        <w:rPr>
          <w:rFonts w:eastAsia="Times New Roman"/>
        </w:rPr>
        <w:t xml:space="preserve">„5a) przedstawianie kandydatów na Rzecznika Dyscyplinarnego Notariatu </w:t>
      </w:r>
      <w:r w:rsidRPr="0021062D">
        <w:rPr>
          <w:rFonts w:eastAsia="Times New Roman"/>
        </w:rPr>
        <w:br/>
        <w:t xml:space="preserve">i opiniowanie kandydatów na </w:t>
      </w:r>
      <w:ins w:id="20" w:author="Autor">
        <w:r w:rsidR="004440F8">
          <w:rPr>
            <w:rFonts w:eastAsia="Times New Roman"/>
          </w:rPr>
          <w:t>z</w:t>
        </w:r>
      </w:ins>
      <w:del w:id="21" w:author="Autor">
        <w:r w:rsidRPr="0021062D" w:rsidDel="004440F8">
          <w:rPr>
            <w:rFonts w:eastAsia="Times New Roman"/>
          </w:rPr>
          <w:delText>Z</w:delText>
        </w:r>
      </w:del>
      <w:r w:rsidRPr="0021062D">
        <w:rPr>
          <w:rFonts w:eastAsia="Times New Roman"/>
        </w:rPr>
        <w:t>astępców Rzecznika Dyscyplinarnego Notariatu;</w:t>
      </w:r>
      <w:bookmarkStart w:id="22" w:name="_Hlk108180525"/>
      <w:r w:rsidRPr="0021062D">
        <w:rPr>
          <w:rFonts w:eastAsia="Times New Roman"/>
        </w:rPr>
        <w:t>”;</w:t>
      </w:r>
      <w:bookmarkEnd w:id="22"/>
    </w:p>
    <w:p w14:paraId="73FD8919" w14:textId="77777777" w:rsidR="00964E73" w:rsidRDefault="0021062D" w:rsidP="0021062D">
      <w:pPr>
        <w:pBdr>
          <w:top w:val="nil"/>
          <w:left w:val="nil"/>
          <w:bottom w:val="nil"/>
          <w:right w:val="nil"/>
          <w:between w:val="nil"/>
        </w:pBdr>
        <w:shd w:val="clear" w:color="auto" w:fill="FFFFFF"/>
        <w:autoSpaceDE/>
        <w:autoSpaceDN/>
        <w:adjustRightInd/>
        <w:rPr>
          <w:rFonts w:eastAsia="Times New Roman" w:cs="Times New Roman"/>
          <w:color w:val="0D0D0D"/>
          <w:szCs w:val="24"/>
        </w:rPr>
      </w:pPr>
      <w:r w:rsidRPr="0021062D">
        <w:rPr>
          <w:rFonts w:eastAsia="Times New Roman" w:cs="Times New Roman"/>
          <w:color w:val="0D0D0D"/>
          <w:szCs w:val="24"/>
        </w:rPr>
        <w:t>7)</w:t>
      </w:r>
      <w:r w:rsidRPr="0021062D">
        <w:rPr>
          <w:rFonts w:eastAsia="Times New Roman" w:cs="Times New Roman"/>
          <w:color w:val="0D0D0D"/>
          <w:szCs w:val="24"/>
        </w:rPr>
        <w:tab/>
        <w:t>w art. 41a</w:t>
      </w:r>
    </w:p>
    <w:p w14:paraId="4B94FB49" w14:textId="76B212C5" w:rsidR="0021062D" w:rsidRPr="0021062D" w:rsidRDefault="00964E73" w:rsidP="00964E73">
      <w:pPr>
        <w:pStyle w:val="LITlitera"/>
        <w:rPr>
          <w:rFonts w:eastAsia="Times New Roman" w:cs="Times New Roman"/>
          <w:color w:val="0D0D0D"/>
          <w:szCs w:val="24"/>
        </w:rPr>
      </w:pPr>
      <w:r>
        <w:rPr>
          <w:rFonts w:eastAsia="Times New Roman" w:cs="Times New Roman"/>
          <w:color w:val="0D0D0D"/>
          <w:szCs w:val="24"/>
        </w:rPr>
        <w:t>a)</w:t>
      </w:r>
      <w:r>
        <w:rPr>
          <w:rFonts w:eastAsia="Times New Roman" w:cs="Times New Roman"/>
          <w:color w:val="0D0D0D"/>
          <w:szCs w:val="24"/>
        </w:rPr>
        <w:tab/>
      </w:r>
      <w:r w:rsidRPr="0021062D">
        <w:rPr>
          <w:rFonts w:eastAsia="Times New Roman"/>
        </w:rPr>
        <w:t>§ 1 otrzymuje brzmienie:</w:t>
      </w:r>
    </w:p>
    <w:p w14:paraId="16256309" w14:textId="69D6633D" w:rsidR="0021062D" w:rsidRPr="0021062D" w:rsidRDefault="0021062D" w:rsidP="00744252">
      <w:pPr>
        <w:pStyle w:val="ZLITwPKTzmlitwpktartykuempunktem"/>
        <w:rPr>
          <w:rFonts w:eastAsia="Times New Roman"/>
        </w:rPr>
      </w:pPr>
      <w:bookmarkStart w:id="23" w:name="mip64581458"/>
      <w:bookmarkEnd w:id="23"/>
      <w:r w:rsidRPr="0021062D">
        <w:rPr>
          <w:rFonts w:eastAsia="Times New Roman"/>
        </w:rPr>
        <w:lastRenderedPageBreak/>
        <w:t>„§ 1. Krajowa Rada Notarialna</w:t>
      </w:r>
      <w:del w:id="24" w:author="Autor">
        <w:r w:rsidRPr="0021062D" w:rsidDel="001B156E">
          <w:rPr>
            <w:rFonts w:eastAsia="Times New Roman"/>
          </w:rPr>
          <w:delText>,</w:delText>
        </w:r>
      </w:del>
      <w:r w:rsidRPr="0021062D">
        <w:rPr>
          <w:rFonts w:eastAsia="Times New Roman"/>
        </w:rPr>
        <w:t xml:space="preserve"> na podstawie informacji przekazywanych przez rady izb notarialnych</w:t>
      </w:r>
      <w:del w:id="25" w:author="Autor">
        <w:r w:rsidRPr="0021062D" w:rsidDel="0027154A">
          <w:rPr>
            <w:rFonts w:eastAsia="Times New Roman"/>
          </w:rPr>
          <w:delText>,</w:delText>
        </w:r>
      </w:del>
      <w:r w:rsidRPr="0021062D">
        <w:rPr>
          <w:rFonts w:eastAsia="Times New Roman"/>
        </w:rPr>
        <w:t xml:space="preserve"> prowadzi w systemie teleinformatycznym listę notariuszy oraz zastępców notarialnych, która zawiera:</w:t>
      </w:r>
    </w:p>
    <w:p w14:paraId="33550911" w14:textId="5CDD1C9A" w:rsidR="0021062D" w:rsidRPr="0021062D" w:rsidRDefault="00744252" w:rsidP="00744252">
      <w:pPr>
        <w:pStyle w:val="ZLITwPKTzmlitwpktartykuempunktem"/>
        <w:rPr>
          <w:rFonts w:eastAsia="Times New Roman"/>
        </w:rPr>
      </w:pPr>
      <w:r>
        <w:t>1)</w:t>
      </w:r>
      <w:r>
        <w:tab/>
      </w:r>
      <w:r w:rsidR="0021062D" w:rsidRPr="0021062D">
        <w:rPr>
          <w:rFonts w:eastAsia="Times New Roman"/>
        </w:rPr>
        <w:t>imię (imiona) i nazwisko notariusza oraz zastępcy notarialnego;</w:t>
      </w:r>
    </w:p>
    <w:p w14:paraId="60499EE0" w14:textId="4CE8091A" w:rsidR="0021062D" w:rsidRPr="0021062D" w:rsidRDefault="00744252" w:rsidP="00744252">
      <w:pPr>
        <w:pStyle w:val="ZLITwPKTzmlitwpktartykuempunktem"/>
        <w:rPr>
          <w:rFonts w:eastAsia="Times New Roman"/>
        </w:rPr>
      </w:pPr>
      <w:r>
        <w:t>2)</w:t>
      </w:r>
      <w:r>
        <w:tab/>
      </w:r>
      <w:r w:rsidR="0021062D" w:rsidRPr="0021062D">
        <w:rPr>
          <w:rFonts w:eastAsia="Times New Roman"/>
        </w:rPr>
        <w:t>numer PESEL i NIP notariusza oraz numer PESEL i NIP zastępcy notarialnego, o ile taki posiada;</w:t>
      </w:r>
    </w:p>
    <w:p w14:paraId="0360DF14" w14:textId="468C243F" w:rsidR="0021062D" w:rsidRPr="0021062D" w:rsidRDefault="00744252" w:rsidP="00744252">
      <w:pPr>
        <w:pStyle w:val="ZLITwPKTzmlitwpktartykuempunktem"/>
        <w:rPr>
          <w:rFonts w:eastAsia="Times New Roman"/>
        </w:rPr>
      </w:pPr>
      <w:r>
        <w:t>3)</w:t>
      </w:r>
      <w:r>
        <w:tab/>
      </w:r>
      <w:r w:rsidR="0021062D" w:rsidRPr="0021062D">
        <w:rPr>
          <w:rFonts w:eastAsia="Times New Roman"/>
        </w:rPr>
        <w:t>właściwą izbę notarialną;</w:t>
      </w:r>
    </w:p>
    <w:p w14:paraId="365AC4BA" w14:textId="40800A9B" w:rsidR="0021062D" w:rsidRPr="0021062D" w:rsidRDefault="00744252" w:rsidP="00744252">
      <w:pPr>
        <w:pStyle w:val="ZLITwPKTzmlitwpktartykuempunktem"/>
        <w:rPr>
          <w:rFonts w:eastAsia="Times New Roman"/>
        </w:rPr>
      </w:pPr>
      <w:r>
        <w:t>4)</w:t>
      </w:r>
      <w:r>
        <w:tab/>
      </w:r>
      <w:r w:rsidR="0021062D" w:rsidRPr="0021062D">
        <w:rPr>
          <w:rFonts w:eastAsia="Times New Roman"/>
        </w:rPr>
        <w:t>datę i numer decyzji o powołaniu notariusza lub o jego odwołaniu;</w:t>
      </w:r>
    </w:p>
    <w:p w14:paraId="5339F1D4" w14:textId="2FE8A7F8" w:rsidR="0021062D" w:rsidRPr="0021062D" w:rsidRDefault="00744252" w:rsidP="00744252">
      <w:pPr>
        <w:pStyle w:val="ZLITwPKTzmlitwpktartykuempunktem"/>
        <w:rPr>
          <w:rFonts w:eastAsia="Times New Roman"/>
        </w:rPr>
      </w:pPr>
      <w:r>
        <w:t>5)</w:t>
      </w:r>
      <w:r>
        <w:tab/>
      </w:r>
      <w:r w:rsidR="0021062D" w:rsidRPr="0021062D">
        <w:rPr>
          <w:rFonts w:eastAsia="Times New Roman"/>
        </w:rPr>
        <w:t>datę umieszczenia w wykazie zastępców notarialnych lub skreślenia z tego wykazu;</w:t>
      </w:r>
    </w:p>
    <w:p w14:paraId="70FF3F2F" w14:textId="75712FE5" w:rsidR="0021062D" w:rsidRPr="0021062D" w:rsidRDefault="00744252" w:rsidP="00744252">
      <w:pPr>
        <w:pStyle w:val="ZLITwPKTzmlitwpktartykuempunktem"/>
        <w:rPr>
          <w:rFonts w:eastAsia="Times New Roman"/>
        </w:rPr>
      </w:pPr>
      <w:r>
        <w:t>6)</w:t>
      </w:r>
      <w:r>
        <w:tab/>
      </w:r>
      <w:r w:rsidR="0021062D" w:rsidRPr="0021062D">
        <w:rPr>
          <w:rFonts w:eastAsia="Times New Roman"/>
        </w:rPr>
        <w:t>datę i numer zaświadczenia o upoważnieniu notariusza do dokonywania wpisów</w:t>
      </w:r>
      <w:r>
        <w:t xml:space="preserve"> </w:t>
      </w:r>
      <w:r w:rsidR="0021062D" w:rsidRPr="0021062D">
        <w:rPr>
          <w:rFonts w:eastAsia="Times New Roman"/>
        </w:rPr>
        <w:t>w księdze wieczystej lub wydawania notarialnych nakazów zapłaty;</w:t>
      </w:r>
    </w:p>
    <w:p w14:paraId="0B27E0DE" w14:textId="4987109F" w:rsidR="0021062D" w:rsidRPr="0021062D" w:rsidRDefault="00744252" w:rsidP="00744252">
      <w:pPr>
        <w:pStyle w:val="ZLITwPKTzmlitwpktartykuempunktem"/>
        <w:rPr>
          <w:rFonts w:eastAsia="Times New Roman"/>
        </w:rPr>
      </w:pPr>
      <w:r>
        <w:t>7)</w:t>
      </w:r>
      <w:r>
        <w:tab/>
      </w:r>
      <w:r w:rsidR="0021062D" w:rsidRPr="0021062D">
        <w:rPr>
          <w:rFonts w:eastAsia="Times New Roman"/>
        </w:rPr>
        <w:t>datę, numer oraz podstawę prawną orzeczenia lub decyzji skutkujących brakiem uprawnień notariusza lub zastępcy notarialnego do wykonywania czynności zawodowych.”</w:t>
      </w:r>
      <w:r>
        <w:t>,</w:t>
      </w:r>
    </w:p>
    <w:p w14:paraId="13EA629E" w14:textId="6C6D1BE2" w:rsidR="0021062D" w:rsidRPr="0021062D" w:rsidRDefault="00964E73" w:rsidP="00964E73">
      <w:pPr>
        <w:pStyle w:val="LITlitera"/>
        <w:rPr>
          <w:rFonts w:eastAsia="Times New Roman"/>
        </w:rPr>
      </w:pPr>
      <w:r>
        <w:rPr>
          <w:rFonts w:eastAsia="Times New Roman"/>
        </w:rPr>
        <w:t>b)</w:t>
      </w:r>
      <w:r>
        <w:rPr>
          <w:rFonts w:eastAsia="Times New Roman"/>
        </w:rPr>
        <w:tab/>
      </w:r>
      <w:r w:rsidR="0021062D" w:rsidRPr="0021062D">
        <w:rPr>
          <w:rFonts w:eastAsia="Times New Roman"/>
        </w:rPr>
        <w:t xml:space="preserve">po § 1 dodaje się § 1a w brzmieniu: </w:t>
      </w:r>
    </w:p>
    <w:p w14:paraId="21D60332" w14:textId="11D1F336" w:rsidR="0021062D" w:rsidRPr="0021062D" w:rsidRDefault="0021062D" w:rsidP="00744252">
      <w:pPr>
        <w:pStyle w:val="ZLITwPKTzmlitwpktartykuempunktem"/>
        <w:rPr>
          <w:rFonts w:eastAsia="Times New Roman"/>
        </w:rPr>
      </w:pPr>
      <w:r w:rsidRPr="0021062D">
        <w:rPr>
          <w:rFonts w:eastAsia="Times New Roman"/>
        </w:rPr>
        <w:t>„§</w:t>
      </w:r>
      <w:ins w:id="26" w:author="Autor">
        <w:r w:rsidR="00986DCA">
          <w:rPr>
            <w:rFonts w:eastAsia="Times New Roman"/>
          </w:rPr>
          <w:t xml:space="preserve"> </w:t>
        </w:r>
      </w:ins>
      <w:r w:rsidRPr="0021062D">
        <w:rPr>
          <w:rFonts w:eastAsia="Times New Roman"/>
        </w:rPr>
        <w:t>1a. Krajowa Rada Notarialna udostępnia publicznie, w tym także za pośrednictwem strony internetowej, dane i informacje, o których mowa w § 1, z</w:t>
      </w:r>
      <w:del w:id="27" w:author="Autor">
        <w:r w:rsidRPr="0021062D" w:rsidDel="00676485">
          <w:rPr>
            <w:rFonts w:eastAsia="Times New Roman"/>
          </w:rPr>
          <w:delText>a</w:delText>
        </w:r>
      </w:del>
      <w:r w:rsidRPr="0021062D">
        <w:rPr>
          <w:rFonts w:eastAsia="Times New Roman"/>
        </w:rPr>
        <w:t xml:space="preserve"> wyjątkiem numeru PESEL notariusza oraz zastępcy notarialnego.”</w:t>
      </w:r>
      <w:ins w:id="28" w:author="Autor">
        <w:r w:rsidR="00676485">
          <w:rPr>
            <w:rFonts w:eastAsia="Times New Roman"/>
          </w:rPr>
          <w:t>;</w:t>
        </w:r>
      </w:ins>
    </w:p>
    <w:p w14:paraId="2A4546B1" w14:textId="5F9D8685" w:rsidR="0021062D" w:rsidRPr="0021062D" w:rsidRDefault="0021062D" w:rsidP="00964E73">
      <w:pPr>
        <w:pStyle w:val="PKTpunkt"/>
        <w:rPr>
          <w:rFonts w:eastAsia="Times New Roman"/>
        </w:rPr>
      </w:pPr>
      <w:r w:rsidRPr="0021062D">
        <w:rPr>
          <w:rFonts w:eastAsia="Times New Roman"/>
        </w:rPr>
        <w:t>8)</w:t>
      </w:r>
      <w:r w:rsidR="00964E73">
        <w:rPr>
          <w:rFonts w:eastAsia="Times New Roman"/>
        </w:rPr>
        <w:tab/>
      </w:r>
      <w:r w:rsidRPr="0021062D">
        <w:rPr>
          <w:rFonts w:eastAsia="Times New Roman"/>
        </w:rPr>
        <w:t>w art. 42 § 1 otrzymuje brzmienie:</w:t>
      </w:r>
    </w:p>
    <w:p w14:paraId="3EB5D09D" w14:textId="77777777" w:rsidR="0021062D" w:rsidRPr="0021062D" w:rsidRDefault="0021062D" w:rsidP="00744252">
      <w:pPr>
        <w:pStyle w:val="ZUSTzmustartykuempunktem"/>
        <w:rPr>
          <w:rFonts w:eastAsia="Times New Roman"/>
        </w:rPr>
      </w:pPr>
      <w:r w:rsidRPr="0021062D">
        <w:rPr>
          <w:rFonts w:eastAsia="Times New Roman"/>
        </w:rPr>
        <w:t>„§ 1. Nadzór nad działalnością notariuszy i organami samorządu notarialnego sprawuje Minister Sprawiedliwości osobiście, za pośrednictwem prezesów sądów apelacyjnych lub prezesów sądów okręgowych albo przez wyznaczone osoby.”;</w:t>
      </w:r>
    </w:p>
    <w:p w14:paraId="6010E87B" w14:textId="230F8991" w:rsidR="0021062D" w:rsidRPr="0021062D" w:rsidRDefault="0021062D" w:rsidP="00964E73">
      <w:pPr>
        <w:pStyle w:val="PKTpunkt"/>
        <w:rPr>
          <w:rFonts w:eastAsia="Times New Roman"/>
        </w:rPr>
      </w:pPr>
      <w:r w:rsidRPr="0021062D">
        <w:rPr>
          <w:rFonts w:eastAsia="Times New Roman"/>
          <w:color w:val="0D0D0D"/>
        </w:rPr>
        <w:t>9)</w:t>
      </w:r>
      <w:r w:rsidR="00964E73">
        <w:rPr>
          <w:rFonts w:eastAsia="Times New Roman"/>
        </w:rPr>
        <w:tab/>
      </w:r>
      <w:r w:rsidRPr="0021062D">
        <w:rPr>
          <w:rFonts w:eastAsia="Times New Roman"/>
        </w:rPr>
        <w:t>art. 49 otrzymuje brzmienie:</w:t>
      </w:r>
    </w:p>
    <w:p w14:paraId="03B3A189" w14:textId="4D8FFF2E" w:rsidR="0021062D" w:rsidRPr="0021062D" w:rsidRDefault="0021062D" w:rsidP="00964E73">
      <w:pPr>
        <w:pStyle w:val="ZUSTzmustartykuempunktem"/>
        <w:rPr>
          <w:rFonts w:eastAsia="Times New Roman"/>
        </w:rPr>
      </w:pPr>
      <w:r w:rsidRPr="0021062D">
        <w:rPr>
          <w:rFonts w:eastAsia="Times New Roman"/>
        </w:rPr>
        <w:t xml:space="preserve">„§ 1. Notariusz ponosi odpowiedzialność za szkodę wyrządzoną przy wykonywaniu czynności notarialnych na zasadach określonych w Kodeksie cywilnym, </w:t>
      </w:r>
      <w:r w:rsidRPr="0021062D">
        <w:rPr>
          <w:rFonts w:eastAsia="Times New Roman"/>
        </w:rPr>
        <w:br/>
        <w:t>z uwzględnieniem szczególnej staranności, do jakiej jest obowiązany przy wykonywaniu tych czynności.</w:t>
      </w:r>
    </w:p>
    <w:p w14:paraId="1D48B8FF" w14:textId="77777777" w:rsidR="0021062D" w:rsidRPr="0021062D" w:rsidRDefault="0021062D" w:rsidP="00964E73">
      <w:pPr>
        <w:pStyle w:val="ZUSTzmustartykuempunktem"/>
        <w:rPr>
          <w:rFonts w:eastAsia="Times New Roman"/>
        </w:rPr>
      </w:pPr>
      <w:r w:rsidRPr="0021062D">
        <w:rPr>
          <w:rFonts w:eastAsia="Times New Roman"/>
        </w:rPr>
        <w:t>§ 2. Za szkodę wyrządzoną przy wykonywaniu czynności wskazanych w art. 1 § 1 pkt 2</w:t>
      </w:r>
      <w:del w:id="29" w:author="Autor">
        <w:r w:rsidRPr="0021062D" w:rsidDel="001E5943">
          <w:rPr>
            <w:rFonts w:eastAsia="Times New Roman"/>
          </w:rPr>
          <w:delText>,</w:delText>
        </w:r>
      </w:del>
      <w:r w:rsidRPr="0021062D">
        <w:rPr>
          <w:rFonts w:eastAsia="Times New Roman"/>
        </w:rPr>
        <w:t xml:space="preserve"> Skarb Państwa jest odpowiedzialny solidarnie z notariuszem. Skarb Państwa </w:t>
      </w:r>
      <w:r w:rsidRPr="0021062D">
        <w:rPr>
          <w:rFonts w:eastAsia="Times New Roman"/>
        </w:rPr>
        <w:br/>
        <w:t>w przypadku naprawienia szkody ma zwrotne roszczenie do notariusza.”;</w:t>
      </w:r>
    </w:p>
    <w:p w14:paraId="09EDD945"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lastRenderedPageBreak/>
        <w:t>10)</w:t>
      </w:r>
      <w:r w:rsidRPr="0021062D">
        <w:rPr>
          <w:rFonts w:ascii="Times" w:eastAsia="Times New Roman" w:hAnsi="Times"/>
          <w:bCs/>
        </w:rPr>
        <w:tab/>
        <w:t xml:space="preserve">w art. 52 dodaje się </w:t>
      </w:r>
      <w:bookmarkStart w:id="30" w:name="_Hlk81818953"/>
      <w:r w:rsidRPr="0021062D">
        <w:rPr>
          <w:rFonts w:ascii="Times" w:eastAsia="Times New Roman" w:hAnsi="Times"/>
          <w:bCs/>
        </w:rPr>
        <w:t xml:space="preserve">§ </w:t>
      </w:r>
      <w:bookmarkEnd w:id="30"/>
      <w:r w:rsidRPr="0021062D">
        <w:rPr>
          <w:rFonts w:ascii="Times" w:eastAsia="Times New Roman" w:hAnsi="Times"/>
          <w:bCs/>
        </w:rPr>
        <w:t>3 i 4 w brzmieniu:</w:t>
      </w:r>
    </w:p>
    <w:p w14:paraId="04B4DC40"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Bieg przedawnienia dyscyplinarnego przerywa wszczęcie dochodzenia dyscyplinarnego lub złożenie wniosku o wszczęcie postępowania dyscyplinarnego.</w:t>
      </w:r>
    </w:p>
    <w:p w14:paraId="29722EDC"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4. Po każdym przerwaniu przedawnienia</w:t>
      </w:r>
      <w:del w:id="31" w:author="Autor">
        <w:r w:rsidRPr="0021062D" w:rsidDel="00854732">
          <w:rPr>
            <w:rFonts w:ascii="Times" w:eastAsia="Times New Roman" w:hAnsi="Times"/>
          </w:rPr>
          <w:delText>,</w:delText>
        </w:r>
      </w:del>
      <w:r w:rsidRPr="0021062D">
        <w:rPr>
          <w:rFonts w:ascii="Times" w:eastAsia="Times New Roman" w:hAnsi="Times"/>
        </w:rPr>
        <w:t xml:space="preserve"> biegnie ono na nowo.”;</w:t>
      </w:r>
    </w:p>
    <w:p w14:paraId="1C7C7CD3"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11)</w:t>
      </w:r>
      <w:r w:rsidRPr="0021062D">
        <w:rPr>
          <w:rFonts w:ascii="Times" w:eastAsia="Times New Roman" w:hAnsi="Times"/>
          <w:bCs/>
        </w:rPr>
        <w:tab/>
        <w:t>po art. 55 dodaje się art. 55a w brzmieniu:</w:t>
      </w:r>
    </w:p>
    <w:p w14:paraId="6ECD6864"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„Art. 55a. </w:t>
      </w:r>
      <w:bookmarkStart w:id="32" w:name="_Hlk81815679"/>
      <w:r w:rsidRPr="0021062D">
        <w:rPr>
          <w:rFonts w:ascii="Times" w:eastAsia="Times New Roman" w:hAnsi="Times"/>
        </w:rPr>
        <w:t xml:space="preserve">§ </w:t>
      </w:r>
      <w:bookmarkEnd w:id="32"/>
      <w:r w:rsidRPr="0021062D">
        <w:rPr>
          <w:rFonts w:ascii="Times" w:eastAsia="Times New Roman" w:hAnsi="Times"/>
        </w:rPr>
        <w:t>1. Stronami w postępowaniu dyscyplinarnym są podmiot, który złożył wniosek o wszczęcie postępowania dyscyplinarnego, oskarżyciel oraz obwiniony.</w:t>
      </w:r>
    </w:p>
    <w:p w14:paraId="592AB7F1" w14:textId="11B1CC56"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2. Oskarżycielem w postępowaniu dyscyplinarnym jest rzecznik dyscyplinarny lub Rzecznik Dyscyplinarny Notariatu albo jego </w:t>
      </w:r>
      <w:ins w:id="33" w:author="Autor">
        <w:r w:rsidR="00C922CF">
          <w:rPr>
            <w:rFonts w:ascii="Times" w:eastAsia="Times New Roman" w:hAnsi="Times"/>
          </w:rPr>
          <w:t>z</w:t>
        </w:r>
      </w:ins>
      <w:del w:id="34" w:author="Autor">
        <w:r w:rsidRPr="0021062D" w:rsidDel="00C922CF">
          <w:rPr>
            <w:rFonts w:ascii="Times" w:eastAsia="Times New Roman" w:hAnsi="Times"/>
          </w:rPr>
          <w:delText>Z</w:delText>
        </w:r>
      </w:del>
      <w:r w:rsidRPr="0021062D">
        <w:rPr>
          <w:rFonts w:ascii="Times" w:eastAsia="Times New Roman" w:hAnsi="Times"/>
        </w:rPr>
        <w:t xml:space="preserve">astępca, jeżeli złożyli wniosek </w:t>
      </w:r>
      <w:r w:rsidRPr="0021062D">
        <w:rPr>
          <w:rFonts w:ascii="Times" w:eastAsia="Times New Roman" w:hAnsi="Times"/>
        </w:rPr>
        <w:br/>
        <w:t>o wszczęcie postępowania dyscyplinarnego lub przystąpili do tego postępowania. Niezależnie od wyżej wymienionych</w:t>
      </w:r>
      <w:del w:id="35" w:author="Autor">
        <w:r w:rsidRPr="0021062D" w:rsidDel="00C922CF">
          <w:rPr>
            <w:rFonts w:ascii="Times" w:eastAsia="Times New Roman" w:hAnsi="Times"/>
          </w:rPr>
          <w:delText>,</w:delText>
        </w:r>
      </w:del>
      <w:r w:rsidRPr="0021062D">
        <w:rPr>
          <w:rFonts w:ascii="Times" w:eastAsia="Times New Roman" w:hAnsi="Times"/>
        </w:rPr>
        <w:t xml:space="preserve"> jako oskarżyciel w postępowaniu dyscyplinarnym może występować Minister Sprawiedliwości lub organ samorządu notarialnego.</w:t>
      </w:r>
    </w:p>
    <w:p w14:paraId="56DF7CE1"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Obwinionym jest notariusz, zastępca notarialny albo aplikant notarialny, przeciwko któremu złożono wniosek o wszczęcie postępowania dyscyplinarnego.</w:t>
      </w:r>
    </w:p>
    <w:p w14:paraId="56C6A5E5" w14:textId="2185ADBB"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4. W imieniu organu samorządu notarialnego działa osoba upoważniona uchwałą rady izby notarialnej, natomiast w imieniu Ministra Sprawiedliwości – osoba, której Minister Sprawiedliwości udzielił pełnomocnictwa.”</w:t>
      </w:r>
      <w:r w:rsidR="00E848BF">
        <w:t>;</w:t>
      </w:r>
    </w:p>
    <w:p w14:paraId="1DD71A16"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12)</w:t>
      </w:r>
      <w:bookmarkStart w:id="36" w:name="_Hlk82606040"/>
      <w:r w:rsidRPr="0021062D">
        <w:rPr>
          <w:rFonts w:ascii="Times" w:eastAsia="Times New Roman" w:hAnsi="Times"/>
          <w:bCs/>
        </w:rPr>
        <w:tab/>
        <w:t>art. 57a otrzymuje brzmienie:</w:t>
      </w:r>
      <w:bookmarkEnd w:id="36"/>
    </w:p>
    <w:p w14:paraId="601073F0" w14:textId="7C8DE2CC"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w:t>
      </w:r>
      <w:r w:rsidR="00E848BF">
        <w:t xml:space="preserve"> </w:t>
      </w:r>
      <w:r w:rsidRPr="0021062D">
        <w:rPr>
          <w:rFonts w:ascii="Times" w:eastAsia="Times New Roman" w:hAnsi="Times"/>
        </w:rPr>
        <w:t xml:space="preserve">57a. Ministrowi Sprawiedliwości i osobom przez niego upoważnionym </w:t>
      </w:r>
      <w:r w:rsidRPr="0021062D">
        <w:rPr>
          <w:rFonts w:ascii="Times" w:eastAsia="Times New Roman" w:hAnsi="Times"/>
        </w:rPr>
        <w:br/>
        <w:t xml:space="preserve">oraz Rzecznikowi Dyscyplinarnemu Notariatu i jego </w:t>
      </w:r>
      <w:ins w:id="37" w:author="Autor">
        <w:r w:rsidR="0068625F">
          <w:rPr>
            <w:rFonts w:ascii="Times" w:eastAsia="Times New Roman" w:hAnsi="Times"/>
          </w:rPr>
          <w:t>z</w:t>
        </w:r>
      </w:ins>
      <w:del w:id="38" w:author="Autor">
        <w:r w:rsidRPr="0021062D" w:rsidDel="0068625F">
          <w:rPr>
            <w:rFonts w:ascii="Times" w:eastAsia="Times New Roman" w:hAnsi="Times"/>
          </w:rPr>
          <w:delText>Z</w:delText>
        </w:r>
      </w:del>
      <w:r w:rsidRPr="0021062D">
        <w:rPr>
          <w:rFonts w:ascii="Times" w:eastAsia="Times New Roman" w:hAnsi="Times"/>
        </w:rPr>
        <w:t>astępcom, a także radzie izby notarialnej, która złożyła wniosek o wszczęcie postępowania dyscyplinarnego</w:t>
      </w:r>
      <w:ins w:id="39" w:author="Autor">
        <w:r w:rsidR="00D23DD9">
          <w:rPr>
            <w:rFonts w:ascii="Times" w:eastAsia="Times New Roman" w:hAnsi="Times"/>
          </w:rPr>
          <w:t>,</w:t>
        </w:r>
      </w:ins>
      <w:r w:rsidRPr="0021062D">
        <w:rPr>
          <w:rFonts w:ascii="Times" w:eastAsia="Times New Roman" w:hAnsi="Times"/>
        </w:rPr>
        <w:t xml:space="preserve"> przysługuje w każdym stadium postępowania dyscyplinarnego prawo wglądu do akt </w:t>
      </w:r>
      <w:r w:rsidRPr="0021062D">
        <w:rPr>
          <w:rFonts w:ascii="Times" w:eastAsia="Times New Roman" w:hAnsi="Times"/>
        </w:rPr>
        <w:br/>
        <w:t>i żądania informacji o wynikach tego postępowania, jak również prawo żądania akt sprawy.”;</w:t>
      </w:r>
    </w:p>
    <w:p w14:paraId="723CB5FF"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13)</w:t>
      </w:r>
      <w:r w:rsidRPr="0021062D">
        <w:rPr>
          <w:rFonts w:ascii="Times" w:eastAsia="Times New Roman" w:hAnsi="Times"/>
          <w:bCs/>
        </w:rPr>
        <w:tab/>
        <w:t>art. 58 otrzymuje brzmienie:</w:t>
      </w:r>
    </w:p>
    <w:p w14:paraId="1E1EE27D" w14:textId="7E70DD46"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„Art. 58. Wniosek o wszczęcie postępowania dyscyplinarnego mogą złożyć Rzecznik Dyscyplinarny Notariatu lub jego </w:t>
      </w:r>
      <w:ins w:id="40" w:author="Autor">
        <w:r w:rsidR="00BD673B">
          <w:rPr>
            <w:rFonts w:ascii="Times" w:eastAsia="Times New Roman" w:hAnsi="Times"/>
          </w:rPr>
          <w:t>z</w:t>
        </w:r>
      </w:ins>
      <w:del w:id="41" w:author="Autor">
        <w:r w:rsidRPr="0021062D" w:rsidDel="00BD673B">
          <w:rPr>
            <w:rFonts w:ascii="Times" w:eastAsia="Times New Roman" w:hAnsi="Times"/>
          </w:rPr>
          <w:delText>Z</w:delText>
        </w:r>
      </w:del>
      <w:r w:rsidRPr="0021062D">
        <w:rPr>
          <w:rFonts w:ascii="Times" w:eastAsia="Times New Roman" w:hAnsi="Times"/>
        </w:rPr>
        <w:t xml:space="preserve">astępca po przeprowadzeniu dochodzenia, Minister Sprawiedliwości oraz rada właściwej izby notarialnej po wstępnym wyjaśnieniu okoliczności koniecznych do ustalenia znamion czynu zarzuconego obwinionemu </w:t>
      </w:r>
      <w:r w:rsidRPr="0021062D">
        <w:rPr>
          <w:rFonts w:ascii="Times" w:eastAsia="Times New Roman" w:hAnsi="Times"/>
        </w:rPr>
        <w:br/>
        <w:t>i złożeniu wyjaśnień przez obwinionego, chyba że złożenie tych wyjaśnień nie jest możliwe.”;</w:t>
      </w:r>
    </w:p>
    <w:p w14:paraId="21E389CA" w14:textId="77777777" w:rsidR="0021062D" w:rsidRPr="0021062D" w:rsidRDefault="0021062D" w:rsidP="0021062D">
      <w:pPr>
        <w:keepNext/>
        <w:widowControl/>
        <w:autoSpaceDE/>
        <w:autoSpaceDN/>
        <w:adjustRightInd/>
        <w:ind w:left="510" w:hanging="510"/>
        <w:jc w:val="both"/>
        <w:rPr>
          <w:rFonts w:ascii="Times" w:eastAsia="Times New Roman" w:hAnsi="Times"/>
          <w:bCs/>
        </w:rPr>
      </w:pPr>
      <w:bookmarkStart w:id="42" w:name="_Hlk108196290"/>
      <w:r w:rsidRPr="0021062D">
        <w:rPr>
          <w:rFonts w:ascii="Times" w:eastAsia="Times New Roman" w:hAnsi="Times"/>
          <w:bCs/>
        </w:rPr>
        <w:lastRenderedPageBreak/>
        <w:t>14)</w:t>
      </w:r>
      <w:r w:rsidRPr="0021062D">
        <w:rPr>
          <w:rFonts w:ascii="Times" w:eastAsia="Times New Roman" w:hAnsi="Times"/>
          <w:bCs/>
        </w:rPr>
        <w:tab/>
        <w:t>w art. 59 § 1 otrzymuje brzmienie:</w:t>
      </w:r>
    </w:p>
    <w:p w14:paraId="3129BC96"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w:t>
      </w:r>
      <w:bookmarkStart w:id="43" w:name="_Hlk82603744"/>
      <w:r w:rsidRPr="0021062D">
        <w:rPr>
          <w:rFonts w:ascii="Times" w:eastAsia="Times New Roman" w:hAnsi="Times"/>
        </w:rPr>
        <w:t xml:space="preserve">§ 1. </w:t>
      </w:r>
      <w:bookmarkEnd w:id="43"/>
      <w:r w:rsidRPr="0021062D">
        <w:rPr>
          <w:rFonts w:ascii="Times" w:eastAsia="Times New Roman" w:hAnsi="Times"/>
        </w:rPr>
        <w:t>Po otrzymaniu wniosku o wszczęcie postępowania dyscyplinarnego przewodniczący sądu wyznacza termin rozprawy i zawiadamia o nim strony, Rzecznika Dyscyplinarnego Notariatu, a w razie potrzeby wzywa świadków lub biegłych.”;</w:t>
      </w:r>
    </w:p>
    <w:p w14:paraId="293494CB" w14:textId="77777777" w:rsidR="0021062D" w:rsidRPr="0021062D" w:rsidRDefault="0021062D" w:rsidP="0021062D">
      <w:pPr>
        <w:keepNext/>
        <w:widowControl/>
        <w:autoSpaceDE/>
        <w:autoSpaceDN/>
        <w:adjustRightInd/>
        <w:ind w:left="510" w:hanging="510"/>
        <w:jc w:val="both"/>
        <w:rPr>
          <w:rFonts w:ascii="Times" w:eastAsia="Times New Roman" w:hAnsi="Times"/>
          <w:bCs/>
        </w:rPr>
      </w:pPr>
      <w:bookmarkStart w:id="44" w:name="_Hlk82607901"/>
      <w:bookmarkEnd w:id="42"/>
      <w:r w:rsidRPr="0021062D">
        <w:rPr>
          <w:rFonts w:ascii="Times" w:eastAsia="Times New Roman" w:hAnsi="Times"/>
          <w:bCs/>
        </w:rPr>
        <w:t>15)</w:t>
      </w:r>
      <w:r w:rsidRPr="0021062D">
        <w:rPr>
          <w:rFonts w:ascii="Times" w:eastAsia="Times New Roman" w:hAnsi="Times"/>
          <w:bCs/>
        </w:rPr>
        <w:tab/>
        <w:t>art. 60 otrzymuje brzmienie:</w:t>
      </w:r>
    </w:p>
    <w:bookmarkEnd w:id="44"/>
    <w:p w14:paraId="613D0277"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60. Jeżeli w toku rozprawy ujawni się inne przewinienie oprócz objętego wnioskiem o wszczęcie postępowania, sąd może wydać co do tego przewinienia orzeczenie tylko za zgodą stron postępowania dyscyplinarnego.”;</w:t>
      </w:r>
    </w:p>
    <w:p w14:paraId="7C947D72"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 xml:space="preserve">16) </w:t>
      </w:r>
      <w:r w:rsidRPr="0021062D">
        <w:rPr>
          <w:rFonts w:ascii="Times" w:eastAsia="Times New Roman" w:hAnsi="Times"/>
          <w:bCs/>
        </w:rPr>
        <w:tab/>
        <w:t>art. 67 otrzymuje brzmienie:</w:t>
      </w:r>
    </w:p>
    <w:p w14:paraId="679D8608"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67. § 1. Koszty postępowania dyscyplinarnego wykładają tymczasowo organy samorządu notarialnego.</w:t>
      </w:r>
    </w:p>
    <w:p w14:paraId="212BD86B" w14:textId="7D72039D"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W razie skazania koszty postępowania ponosi obwiniony. W pozostałych przypadkach koszty postępowania pokrywa rada właściwej izby notarialnej.”</w:t>
      </w:r>
      <w:ins w:id="45" w:author="Autor">
        <w:r w:rsidR="00126F38">
          <w:rPr>
            <w:rFonts w:ascii="Times" w:eastAsia="Times New Roman" w:hAnsi="Times"/>
          </w:rPr>
          <w:t>;</w:t>
        </w:r>
      </w:ins>
      <w:del w:id="46" w:author="Autor">
        <w:r w:rsidRPr="0021062D" w:rsidDel="00126F38">
          <w:rPr>
            <w:rFonts w:ascii="Times" w:eastAsia="Times New Roman" w:hAnsi="Times"/>
          </w:rPr>
          <w:delText>.</w:delText>
        </w:r>
      </w:del>
    </w:p>
    <w:p w14:paraId="2A1A4FD9" w14:textId="46FEF4D2"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17)</w:t>
      </w:r>
      <w:r w:rsidRPr="0021062D">
        <w:rPr>
          <w:rFonts w:ascii="Times" w:eastAsia="Times New Roman" w:hAnsi="Times"/>
          <w:bCs/>
        </w:rPr>
        <w:tab/>
      </w:r>
      <w:del w:id="47" w:author="Autor">
        <w:r w:rsidRPr="0021062D" w:rsidDel="00907FFE">
          <w:rPr>
            <w:rFonts w:ascii="Times" w:eastAsia="Times New Roman" w:hAnsi="Times"/>
            <w:bCs/>
          </w:rPr>
          <w:delText xml:space="preserve">w </w:delText>
        </w:r>
      </w:del>
      <w:r w:rsidRPr="0021062D">
        <w:rPr>
          <w:rFonts w:ascii="Times" w:eastAsia="Times New Roman" w:hAnsi="Times"/>
          <w:bCs/>
        </w:rPr>
        <w:t>art. 68</w:t>
      </w:r>
      <w:del w:id="48" w:author="Autor">
        <w:r w:rsidRPr="0021062D" w:rsidDel="00907FFE">
          <w:rPr>
            <w:rFonts w:ascii="Times" w:eastAsia="Times New Roman" w:hAnsi="Times"/>
            <w:bCs/>
          </w:rPr>
          <w:delText xml:space="preserve"> § 1</w:delText>
        </w:r>
      </w:del>
      <w:ins w:id="49" w:author="Autor">
        <w:del w:id="50" w:author="Autor">
          <w:r w:rsidR="00E53D87" w:rsidRPr="00E53D87" w:rsidDel="00907FFE">
            <w:rPr>
              <w:rFonts w:ascii="Times" w:eastAsia="Times New Roman" w:hAnsi="Times"/>
              <w:bCs/>
            </w:rPr>
            <w:delText>–</w:delText>
          </w:r>
        </w:del>
      </w:ins>
      <w:del w:id="51" w:author="Autor">
        <w:r w:rsidRPr="0021062D" w:rsidDel="006467CD">
          <w:rPr>
            <w:rFonts w:ascii="Times" w:eastAsia="Times New Roman" w:hAnsi="Times"/>
            <w:bCs/>
          </w:rPr>
          <w:delText>-</w:delText>
        </w:r>
        <w:r w:rsidRPr="0021062D" w:rsidDel="00907FFE">
          <w:rPr>
            <w:rFonts w:ascii="Times" w:eastAsia="Times New Roman" w:hAnsi="Times"/>
            <w:bCs/>
          </w:rPr>
          <w:delText>4</w:delText>
        </w:r>
      </w:del>
      <w:r w:rsidRPr="0021062D">
        <w:rPr>
          <w:rFonts w:ascii="Times" w:eastAsia="Times New Roman" w:hAnsi="Times"/>
          <w:bCs/>
        </w:rPr>
        <w:t xml:space="preserve"> otrzymu</w:t>
      </w:r>
      <w:ins w:id="52" w:author="Autor">
        <w:r w:rsidR="00907FFE">
          <w:rPr>
            <w:rFonts w:ascii="Times" w:eastAsia="Times New Roman" w:hAnsi="Times"/>
            <w:bCs/>
          </w:rPr>
          <w:t>je</w:t>
        </w:r>
      </w:ins>
      <w:del w:id="53" w:author="Autor">
        <w:r w:rsidRPr="0021062D" w:rsidDel="00907FFE">
          <w:rPr>
            <w:rFonts w:ascii="Times" w:eastAsia="Times New Roman" w:hAnsi="Times"/>
            <w:bCs/>
          </w:rPr>
          <w:delText>ją</w:delText>
        </w:r>
      </w:del>
      <w:r w:rsidRPr="0021062D">
        <w:rPr>
          <w:rFonts w:ascii="Times" w:eastAsia="Times New Roman" w:hAnsi="Times"/>
          <w:bCs/>
        </w:rPr>
        <w:t xml:space="preserve"> brzmienie:</w:t>
      </w:r>
    </w:p>
    <w:p w14:paraId="4E75FC8A" w14:textId="3B73E029"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1. Sąd dyscyplinarny może zawiesić w czynnościach zawodowych notariusza, przeciwko któremu wszczęto </w:t>
      </w:r>
      <w:ins w:id="54" w:author="Autor">
        <w:r w:rsidR="003B4396">
          <w:rPr>
            <w:rFonts w:ascii="Times" w:eastAsia="Times New Roman" w:hAnsi="Times"/>
          </w:rPr>
          <w:t xml:space="preserve">postępowanie </w:t>
        </w:r>
      </w:ins>
      <w:r w:rsidRPr="0021062D">
        <w:rPr>
          <w:rFonts w:ascii="Times" w:eastAsia="Times New Roman" w:hAnsi="Times"/>
        </w:rPr>
        <w:t xml:space="preserve">dyscyplinarne. Sąd wydaje postanowienie z urzędu, na wniosek rzecznika dyscyplinarnego, </w:t>
      </w:r>
      <w:bookmarkStart w:id="55" w:name="_Hlk83813750"/>
      <w:r w:rsidRPr="0021062D">
        <w:rPr>
          <w:rFonts w:ascii="Times" w:eastAsia="Times New Roman" w:hAnsi="Times"/>
        </w:rPr>
        <w:t xml:space="preserve">Rzecznika Dyscyplinarnego Notariatu lub jego </w:t>
      </w:r>
      <w:ins w:id="56" w:author="Autor">
        <w:r w:rsidR="003B4396">
          <w:rPr>
            <w:rFonts w:ascii="Times" w:eastAsia="Times New Roman" w:hAnsi="Times"/>
          </w:rPr>
          <w:t>z</w:t>
        </w:r>
      </w:ins>
      <w:del w:id="57" w:author="Autor">
        <w:r w:rsidRPr="0021062D" w:rsidDel="003B4396">
          <w:rPr>
            <w:rFonts w:ascii="Times" w:eastAsia="Times New Roman" w:hAnsi="Times"/>
          </w:rPr>
          <w:delText>Z</w:delText>
        </w:r>
      </w:del>
      <w:r w:rsidRPr="0021062D">
        <w:rPr>
          <w:rFonts w:ascii="Times" w:eastAsia="Times New Roman" w:hAnsi="Times"/>
        </w:rPr>
        <w:t>astępc</w:t>
      </w:r>
      <w:bookmarkEnd w:id="55"/>
      <w:r w:rsidRPr="0021062D">
        <w:rPr>
          <w:rFonts w:ascii="Times" w:eastAsia="Times New Roman" w:hAnsi="Times"/>
        </w:rPr>
        <w:t xml:space="preserve">y, rady właściwej izby notarialnej lub Ministra Sprawiedliwości. Postanowienie wraz z uzasadnieniem doręcza się notariuszowi, rzecznikowi dyscyplinarnemu, Rzecznikowi Dyscyplinarnemu Notariatu i jego </w:t>
      </w:r>
      <w:ins w:id="58" w:author="Autor">
        <w:r w:rsidR="00AA441D">
          <w:rPr>
            <w:rFonts w:ascii="Times" w:eastAsia="Times New Roman" w:hAnsi="Times"/>
          </w:rPr>
          <w:t>z</w:t>
        </w:r>
      </w:ins>
      <w:del w:id="59" w:author="Autor">
        <w:r w:rsidRPr="0021062D" w:rsidDel="00A03885">
          <w:rPr>
            <w:rFonts w:ascii="Times" w:eastAsia="Times New Roman" w:hAnsi="Times"/>
          </w:rPr>
          <w:delText>Z</w:delText>
        </w:r>
      </w:del>
      <w:r w:rsidRPr="0021062D">
        <w:rPr>
          <w:rFonts w:ascii="Times" w:eastAsia="Times New Roman" w:hAnsi="Times"/>
        </w:rPr>
        <w:t>astępcy, Ministrowi Sprawiedliwości oraz radzie właściwej izby notarialnej. Postanowienie sądu dyscyplinarnego</w:t>
      </w:r>
      <w:ins w:id="60" w:author="Autor">
        <w:r w:rsidR="00AA441D">
          <w:rPr>
            <w:rFonts w:ascii="Times" w:eastAsia="Times New Roman" w:hAnsi="Times"/>
          </w:rPr>
          <w:t xml:space="preserve"> </w:t>
        </w:r>
      </w:ins>
      <w:del w:id="61" w:author="Autor">
        <w:r w:rsidRPr="0021062D" w:rsidDel="00AA441D">
          <w:rPr>
            <w:rFonts w:ascii="Times" w:eastAsia="Times New Roman" w:hAnsi="Times"/>
          </w:rPr>
          <w:br/>
        </w:r>
      </w:del>
      <w:r w:rsidRPr="0021062D">
        <w:rPr>
          <w:rFonts w:ascii="Times" w:eastAsia="Times New Roman" w:hAnsi="Times"/>
        </w:rPr>
        <w:t>o zawieszeniu w czynnościach zawodowych jest natychmiast wykonalne.</w:t>
      </w:r>
    </w:p>
    <w:p w14:paraId="1F6629A1" w14:textId="0D326DC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 2. Na postanowienie sądu dyscyplinarnego w przedmiocie zawieszenia </w:t>
      </w:r>
      <w:r w:rsidRPr="0021062D">
        <w:rPr>
          <w:rFonts w:ascii="Times" w:eastAsia="Times New Roman" w:hAnsi="Times"/>
        </w:rPr>
        <w:br/>
        <w:t xml:space="preserve">w czynnościach zawodowych przysługuje notariuszowi, rzecznikowi dyscyplinarnemu, Rzecznikowi Dyscyplinarnemu Notariatu i jego </w:t>
      </w:r>
      <w:ins w:id="62" w:author="Autor">
        <w:r w:rsidR="00082D5A">
          <w:rPr>
            <w:rFonts w:ascii="Times" w:eastAsia="Times New Roman" w:hAnsi="Times"/>
          </w:rPr>
          <w:t>z</w:t>
        </w:r>
      </w:ins>
      <w:del w:id="63" w:author="Autor">
        <w:r w:rsidRPr="0021062D" w:rsidDel="00082D5A">
          <w:rPr>
            <w:rFonts w:ascii="Times" w:eastAsia="Times New Roman" w:hAnsi="Times"/>
          </w:rPr>
          <w:delText>Z</w:delText>
        </w:r>
      </w:del>
      <w:r w:rsidRPr="0021062D">
        <w:rPr>
          <w:rFonts w:ascii="Times" w:eastAsia="Times New Roman" w:hAnsi="Times"/>
        </w:rPr>
        <w:t>astępcy oraz radzie właściwej izby notarialnej, jeżeli złożyła wniosek o zawieszenie w czynnościach zawodowych, oraz Ministrowi Sprawiedliwości zażalenie. Przepis</w:t>
      </w:r>
      <w:ins w:id="64" w:author="Autor">
        <w:r w:rsidR="00020AD7">
          <w:rPr>
            <w:rFonts w:ascii="Times" w:eastAsia="Times New Roman" w:hAnsi="Times"/>
          </w:rPr>
          <w:t>y</w:t>
        </w:r>
      </w:ins>
      <w:r w:rsidRPr="0021062D">
        <w:rPr>
          <w:rFonts w:ascii="Times" w:eastAsia="Times New Roman" w:hAnsi="Times"/>
        </w:rPr>
        <w:t xml:space="preserve"> art. 15a § 6</w:t>
      </w:r>
      <w:del w:id="65" w:author="Autor">
        <w:r w:rsidRPr="0021062D" w:rsidDel="00020AD7">
          <w:rPr>
            <w:rFonts w:ascii="Times" w:eastAsia="Times New Roman" w:hAnsi="Times"/>
          </w:rPr>
          <w:delText xml:space="preserve"> </w:delText>
        </w:r>
      </w:del>
      <w:ins w:id="66" w:author="Autor">
        <w:r w:rsidR="00020AD7" w:rsidRPr="00020AD7">
          <w:rPr>
            <w:rFonts w:ascii="Times" w:eastAsia="Times New Roman" w:hAnsi="Times"/>
          </w:rPr>
          <w:t>–</w:t>
        </w:r>
      </w:ins>
      <w:del w:id="67" w:author="Autor">
        <w:r w:rsidRPr="0021062D" w:rsidDel="00020AD7">
          <w:rPr>
            <w:rFonts w:ascii="Times" w:eastAsia="Times New Roman" w:hAnsi="Times"/>
          </w:rPr>
          <w:delText xml:space="preserve">- </w:delText>
        </w:r>
      </w:del>
      <w:r w:rsidRPr="0021062D">
        <w:rPr>
          <w:rFonts w:ascii="Times" w:eastAsia="Times New Roman" w:hAnsi="Times"/>
        </w:rPr>
        <w:t>8 stosuje się.</w:t>
      </w:r>
    </w:p>
    <w:p w14:paraId="2D57C3C1" w14:textId="361D8E8C" w:rsidR="0021062D" w:rsidRPr="0021062D" w:rsidRDefault="0021062D" w:rsidP="0021062D">
      <w:pPr>
        <w:widowControl/>
        <w:suppressAutoHyphens/>
        <w:ind w:left="510" w:firstLine="510"/>
        <w:jc w:val="both"/>
        <w:rPr>
          <w:rFonts w:ascii="Times" w:eastAsia="Times New Roman" w:hAnsi="Times"/>
        </w:rPr>
      </w:pPr>
      <w:bookmarkStart w:id="68" w:name="_Hlk81816695"/>
      <w:r w:rsidRPr="0021062D">
        <w:rPr>
          <w:rFonts w:ascii="Times" w:eastAsia="Times New Roman" w:hAnsi="Times"/>
        </w:rPr>
        <w:t>§</w:t>
      </w:r>
      <w:bookmarkEnd w:id="68"/>
      <w:r w:rsidRPr="0021062D">
        <w:rPr>
          <w:rFonts w:ascii="Times" w:eastAsia="Times New Roman" w:hAnsi="Times"/>
        </w:rPr>
        <w:t xml:space="preserve"> 3. Zawieszenie w czynnościach zawodowych w postępowaniu dyscyplinarnym, </w:t>
      </w:r>
      <w:r w:rsidRPr="0021062D">
        <w:rPr>
          <w:rFonts w:ascii="Times" w:eastAsia="Times New Roman" w:hAnsi="Times"/>
        </w:rPr>
        <w:br/>
        <w:t xml:space="preserve">z zastrzeżeniem § </w:t>
      </w:r>
      <w:ins w:id="69" w:author="Autor">
        <w:r w:rsidR="00A16A67">
          <w:rPr>
            <w:rFonts w:ascii="Times" w:eastAsia="Times New Roman" w:hAnsi="Times"/>
          </w:rPr>
          <w:t>4</w:t>
        </w:r>
      </w:ins>
      <w:del w:id="70" w:author="Autor">
        <w:r w:rsidRPr="0021062D" w:rsidDel="00A16A67">
          <w:rPr>
            <w:rFonts w:ascii="Times" w:eastAsia="Times New Roman" w:hAnsi="Times"/>
          </w:rPr>
          <w:delText>5</w:delText>
        </w:r>
      </w:del>
      <w:r w:rsidRPr="0021062D">
        <w:rPr>
          <w:rFonts w:ascii="Times" w:eastAsia="Times New Roman" w:hAnsi="Times"/>
        </w:rPr>
        <w:t>, ustaje z chwilą prawomocnego zakończenia tego postępowania, chyba że sąd dyscyplinarny uchylił swoje postanowienie wcześniej.</w:t>
      </w:r>
    </w:p>
    <w:p w14:paraId="0E27B211" w14:textId="6A36AD6E" w:rsidR="0021062D" w:rsidRPr="0021062D" w:rsidRDefault="0021062D" w:rsidP="00964E73">
      <w:pPr>
        <w:widowControl/>
        <w:suppressAutoHyphens/>
        <w:ind w:left="510" w:firstLine="510"/>
        <w:jc w:val="both"/>
        <w:rPr>
          <w:rFonts w:ascii="Times" w:eastAsia="Times New Roman" w:hAnsi="Times"/>
        </w:rPr>
      </w:pPr>
      <w:r w:rsidRPr="0021062D">
        <w:rPr>
          <w:rFonts w:ascii="Times" w:eastAsia="Times New Roman" w:hAnsi="Times"/>
        </w:rPr>
        <w:t xml:space="preserve">§ 4. W przypadku skazania notariusza na karę dyscyplinarną pozbawienia prawa prowadzenia kancelarii zawieszenie w czynnościach zawodowych ustaje z chwilą </w:t>
      </w:r>
      <w:r w:rsidRPr="0021062D">
        <w:rPr>
          <w:rFonts w:ascii="Times" w:eastAsia="Times New Roman" w:hAnsi="Times"/>
        </w:rPr>
        <w:lastRenderedPageBreak/>
        <w:t>uprawomocnienia się decyzji Ministra Sprawiedliwości w przedmiocie odwołania notariusza ze stanowiska.”;</w:t>
      </w:r>
    </w:p>
    <w:p w14:paraId="23E6EDA0" w14:textId="77777777" w:rsidR="0021062D" w:rsidRPr="0021062D" w:rsidRDefault="0021062D" w:rsidP="0021062D">
      <w:pPr>
        <w:keepNext/>
        <w:widowControl/>
        <w:autoSpaceDE/>
        <w:autoSpaceDN/>
        <w:adjustRightInd/>
        <w:ind w:left="510" w:hanging="510"/>
        <w:jc w:val="both"/>
        <w:rPr>
          <w:rFonts w:ascii="Times" w:eastAsia="Times New Roman" w:hAnsi="Times"/>
          <w:bCs/>
        </w:rPr>
      </w:pPr>
      <w:r w:rsidRPr="0021062D">
        <w:rPr>
          <w:rFonts w:ascii="Times" w:eastAsia="Times New Roman" w:hAnsi="Times"/>
          <w:bCs/>
        </w:rPr>
        <w:t>18)</w:t>
      </w:r>
      <w:r w:rsidRPr="0021062D">
        <w:rPr>
          <w:rFonts w:ascii="Times" w:eastAsia="Times New Roman" w:hAnsi="Times"/>
          <w:bCs/>
        </w:rPr>
        <w:tab/>
        <w:t>art. 69 otrzymuje brzmienie:</w:t>
      </w:r>
    </w:p>
    <w:p w14:paraId="6D36D67C" w14:textId="1AC52173"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69</w:t>
      </w:r>
      <w:ins w:id="71" w:author="Autor">
        <w:r w:rsidR="00D52BEE">
          <w:rPr>
            <w:rFonts w:ascii="Times" w:eastAsia="Times New Roman" w:hAnsi="Times"/>
          </w:rPr>
          <w:t>.</w:t>
        </w:r>
      </w:ins>
      <w:r w:rsidRPr="0021062D">
        <w:rPr>
          <w:rFonts w:ascii="Times" w:eastAsia="Times New Roman" w:hAnsi="Times"/>
        </w:rPr>
        <w:t xml:space="preserve"> § 1. W zakresie nieuregulowanym w ustawie do odpowiedzialności dyscyplinarnej notariusza stosuje się odpowiednio przepisy rozdziałów I</w:t>
      </w:r>
      <w:ins w:id="72" w:author="Autor">
        <w:r w:rsidR="00903C2D" w:rsidRPr="00903C2D">
          <w:rPr>
            <w:rFonts w:ascii="Times" w:eastAsia="Times New Roman" w:hAnsi="Times"/>
          </w:rPr>
          <w:t>–</w:t>
        </w:r>
      </w:ins>
      <w:del w:id="73" w:author="Autor">
        <w:r w:rsidRPr="0021062D" w:rsidDel="00903C2D">
          <w:rPr>
            <w:rFonts w:ascii="Times" w:eastAsia="Times New Roman" w:hAnsi="Times"/>
          </w:rPr>
          <w:delText>-</w:delText>
        </w:r>
      </w:del>
      <w:r w:rsidRPr="0021062D">
        <w:rPr>
          <w:rFonts w:ascii="Times" w:eastAsia="Times New Roman" w:hAnsi="Times"/>
        </w:rPr>
        <w:t>III Kodeksu karnego.</w:t>
      </w:r>
    </w:p>
    <w:p w14:paraId="6BCF3833"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Do postępowania dyscyplinarnego w zakresie nieuregulowanym w ustawie stosuje się odpowiednio przepisy Kodeksu postępowania karnego.”;</w:t>
      </w:r>
    </w:p>
    <w:p w14:paraId="07ABDEC3" w14:textId="4011CC37" w:rsidR="0021062D" w:rsidRPr="0021062D" w:rsidRDefault="0021062D" w:rsidP="0021062D">
      <w:pPr>
        <w:widowControl/>
        <w:autoSpaceDE/>
        <w:autoSpaceDN/>
        <w:adjustRightInd/>
        <w:ind w:left="510" w:hanging="510"/>
        <w:jc w:val="both"/>
        <w:rPr>
          <w:rFonts w:ascii="Times" w:eastAsia="Times New Roman" w:hAnsi="Times"/>
          <w:bCs/>
        </w:rPr>
      </w:pPr>
      <w:bookmarkStart w:id="74" w:name="_Hlk92109724"/>
      <w:bookmarkStart w:id="75" w:name="_Hlk82598370"/>
      <w:r w:rsidRPr="0021062D">
        <w:rPr>
          <w:rFonts w:ascii="Times" w:eastAsia="Times New Roman" w:hAnsi="Times"/>
          <w:bCs/>
        </w:rPr>
        <w:t>19)</w:t>
      </w:r>
      <w:r w:rsidRPr="0021062D">
        <w:rPr>
          <w:rFonts w:ascii="Times" w:eastAsia="Times New Roman" w:hAnsi="Times"/>
          <w:bCs/>
        </w:rPr>
        <w:tab/>
        <w:t xml:space="preserve">w dziale I po </w:t>
      </w:r>
      <w:ins w:id="76" w:author="Autor">
        <w:r w:rsidR="004C4FDC">
          <w:rPr>
            <w:rFonts w:ascii="Times" w:eastAsia="Times New Roman" w:hAnsi="Times"/>
            <w:bCs/>
          </w:rPr>
          <w:t>r</w:t>
        </w:r>
      </w:ins>
      <w:del w:id="77" w:author="Autor">
        <w:r w:rsidRPr="0021062D" w:rsidDel="004C4FDC">
          <w:rPr>
            <w:rFonts w:ascii="Times" w:eastAsia="Times New Roman" w:hAnsi="Times"/>
            <w:bCs/>
          </w:rPr>
          <w:delText>R</w:delText>
        </w:r>
      </w:del>
      <w:r w:rsidRPr="0021062D">
        <w:rPr>
          <w:rFonts w:ascii="Times" w:eastAsia="Times New Roman" w:hAnsi="Times"/>
          <w:bCs/>
        </w:rPr>
        <w:t xml:space="preserve">ozdziale 6 dodaje się </w:t>
      </w:r>
      <w:ins w:id="78" w:author="Autor">
        <w:r w:rsidR="003A5EC4">
          <w:rPr>
            <w:rFonts w:ascii="Times" w:eastAsia="Times New Roman" w:hAnsi="Times"/>
            <w:bCs/>
          </w:rPr>
          <w:t>r</w:t>
        </w:r>
      </w:ins>
      <w:del w:id="79" w:author="Autor">
        <w:r w:rsidRPr="0021062D" w:rsidDel="003A5EC4">
          <w:rPr>
            <w:rFonts w:ascii="Times" w:eastAsia="Times New Roman" w:hAnsi="Times"/>
            <w:bCs/>
          </w:rPr>
          <w:delText>R</w:delText>
        </w:r>
      </w:del>
      <w:r w:rsidRPr="0021062D">
        <w:rPr>
          <w:rFonts w:ascii="Times" w:eastAsia="Times New Roman" w:hAnsi="Times"/>
          <w:bCs/>
        </w:rPr>
        <w:t>ozdział 6a w brzmieniu:</w:t>
      </w:r>
    </w:p>
    <w:p w14:paraId="678D9769" w14:textId="77777777" w:rsidR="0021062D" w:rsidRPr="0021062D" w:rsidRDefault="0021062D" w:rsidP="0021062D">
      <w:pPr>
        <w:keepNext/>
        <w:widowControl/>
        <w:suppressAutoHyphens/>
        <w:autoSpaceDE/>
        <w:autoSpaceDN/>
        <w:adjustRightInd/>
        <w:ind w:left="510"/>
        <w:jc w:val="center"/>
        <w:rPr>
          <w:rFonts w:ascii="Times" w:eastAsia="Times New Roman" w:hAnsi="Times"/>
          <w:bCs/>
          <w:kern w:val="24"/>
          <w:szCs w:val="24"/>
        </w:rPr>
      </w:pPr>
      <w:r w:rsidRPr="0021062D">
        <w:rPr>
          <w:rFonts w:ascii="Times" w:eastAsia="Times New Roman" w:hAnsi="Times"/>
          <w:bCs/>
          <w:kern w:val="24"/>
          <w:szCs w:val="24"/>
        </w:rPr>
        <w:t>„</w:t>
      </w:r>
      <w:bookmarkStart w:id="80" w:name="_Hlk103250182"/>
      <w:r w:rsidRPr="0021062D">
        <w:rPr>
          <w:rFonts w:ascii="Times" w:eastAsia="Times New Roman" w:hAnsi="Times"/>
          <w:bCs/>
          <w:kern w:val="24"/>
          <w:szCs w:val="24"/>
        </w:rPr>
        <w:t>Rozdział 6a</w:t>
      </w:r>
    </w:p>
    <w:p w14:paraId="3DF6764E" w14:textId="77777777" w:rsidR="0021062D" w:rsidRPr="0021062D" w:rsidRDefault="0021062D" w:rsidP="0021062D">
      <w:pPr>
        <w:keepNext/>
        <w:widowControl/>
        <w:suppressAutoHyphens/>
        <w:autoSpaceDE/>
        <w:autoSpaceDN/>
        <w:adjustRightInd/>
        <w:spacing w:before="120" w:after="120"/>
        <w:ind w:left="510"/>
        <w:jc w:val="center"/>
        <w:rPr>
          <w:rFonts w:ascii="Times" w:eastAsia="Times New Roman" w:hAnsi="Times" w:cs="Times New Roman"/>
          <w:bCs/>
          <w:szCs w:val="24"/>
        </w:rPr>
      </w:pPr>
      <w:r w:rsidRPr="0021062D">
        <w:rPr>
          <w:rFonts w:ascii="Times" w:eastAsia="Times New Roman" w:hAnsi="Times" w:cs="Times New Roman"/>
          <w:bCs/>
          <w:szCs w:val="24"/>
        </w:rPr>
        <w:t>Rzecznik Dyscyplinarny Notariatu</w:t>
      </w:r>
    </w:p>
    <w:bookmarkEnd w:id="74"/>
    <w:bookmarkEnd w:id="75"/>
    <w:bookmarkEnd w:id="80"/>
    <w:p w14:paraId="33255C0A" w14:textId="1B1E950C"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Art. 70a. </w:t>
      </w:r>
      <w:bookmarkStart w:id="81" w:name="_Hlk81829224"/>
      <w:r w:rsidRPr="0021062D">
        <w:rPr>
          <w:rFonts w:ascii="Times" w:eastAsia="Times New Roman" w:hAnsi="Times"/>
        </w:rPr>
        <w:t xml:space="preserve">§ </w:t>
      </w:r>
      <w:bookmarkEnd w:id="81"/>
      <w:r w:rsidRPr="0021062D">
        <w:rPr>
          <w:rFonts w:ascii="Times" w:eastAsia="Times New Roman" w:hAnsi="Times"/>
        </w:rPr>
        <w:t xml:space="preserve">1. Rzecznik Dyscyplinarny Notariatu prowadzi dochodzenia dyscyplinarne, składa wnioski o wszczęcie postępowania dyscyplinarnego, występuje </w:t>
      </w:r>
      <w:r w:rsidRPr="0021062D">
        <w:rPr>
          <w:rFonts w:ascii="Times" w:eastAsia="Times New Roman" w:hAnsi="Times"/>
        </w:rPr>
        <w:br/>
        <w:t>w roli oskarżyciela przed sądami dyscyplinarnymi w sprawach, w których złożył wniosek o wszczęcie postępowania dyscyplinarnego oraz może przystąpić w charakterze oskarżyciela na każdym etapie postępowania dyscyplinarnego, w tym składać środki zaskarżenia.</w:t>
      </w:r>
    </w:p>
    <w:p w14:paraId="3B48ACF9" w14:textId="77777777" w:rsidR="0021062D" w:rsidRPr="0021062D" w:rsidRDefault="0021062D" w:rsidP="0021062D">
      <w:pPr>
        <w:widowControl/>
        <w:suppressAutoHyphens/>
        <w:ind w:left="510" w:firstLine="510"/>
        <w:jc w:val="both"/>
        <w:rPr>
          <w:rFonts w:ascii="Times" w:eastAsia="Times New Roman" w:hAnsi="Times"/>
          <w:color w:val="0D0D0D"/>
        </w:rPr>
      </w:pPr>
      <w:r w:rsidRPr="0021062D">
        <w:rPr>
          <w:rFonts w:ascii="Times" w:eastAsia="Times New Roman" w:hAnsi="Times"/>
        </w:rPr>
        <w:t xml:space="preserve">§ 2. Rzecznika Dyscyplinarnego Notariatu powołuje Minister Sprawiedliwości spośród </w:t>
      </w:r>
      <w:r w:rsidRPr="0021062D">
        <w:rPr>
          <w:rFonts w:ascii="Times" w:eastAsia="Times New Roman" w:hAnsi="Times"/>
          <w:color w:val="0D0D0D"/>
        </w:rPr>
        <w:t>3 kandydatów będących notariuszami przedstawionych przez Krajową Radę Notarialną.</w:t>
      </w:r>
    </w:p>
    <w:p w14:paraId="6E208EEA" w14:textId="061F20C7" w:rsidR="0021062D" w:rsidRPr="0021062D" w:rsidRDefault="0021062D" w:rsidP="0021062D">
      <w:pPr>
        <w:widowControl/>
        <w:suppressAutoHyphens/>
        <w:ind w:left="510" w:firstLine="510"/>
        <w:jc w:val="both"/>
        <w:rPr>
          <w:rFonts w:ascii="Times" w:eastAsia="Times New Roman" w:hAnsi="Times"/>
          <w:color w:val="0D0D0D"/>
        </w:rPr>
      </w:pPr>
      <w:bookmarkStart w:id="82" w:name="_Hlk82600050"/>
      <w:r w:rsidRPr="0021062D">
        <w:rPr>
          <w:rFonts w:ascii="Times" w:eastAsia="Times New Roman" w:hAnsi="Times"/>
          <w:color w:val="0D0D0D"/>
        </w:rPr>
        <w:t>§ 3.</w:t>
      </w:r>
      <w:bookmarkEnd w:id="82"/>
      <w:r w:rsidRPr="0021062D">
        <w:rPr>
          <w:rFonts w:ascii="Times" w:eastAsia="Times New Roman" w:hAnsi="Times"/>
          <w:color w:val="0D0D0D"/>
        </w:rPr>
        <w:t xml:space="preserve"> Rzecznik Dyscyplinarny Notariatu może wykonywać czynności przy pomocy </w:t>
      </w:r>
      <w:ins w:id="83" w:author="Autor">
        <w:r w:rsidR="00806622">
          <w:rPr>
            <w:rFonts w:ascii="Times" w:eastAsia="Times New Roman" w:hAnsi="Times"/>
            <w:color w:val="0D0D0D"/>
          </w:rPr>
          <w:t>z</w:t>
        </w:r>
      </w:ins>
      <w:del w:id="84" w:author="Autor">
        <w:r w:rsidRPr="0021062D" w:rsidDel="00806622">
          <w:rPr>
            <w:rFonts w:ascii="Times" w:eastAsia="Times New Roman" w:hAnsi="Times"/>
            <w:color w:val="0D0D0D"/>
          </w:rPr>
          <w:delText>Z</w:delText>
        </w:r>
      </w:del>
      <w:r w:rsidRPr="0021062D">
        <w:rPr>
          <w:rFonts w:ascii="Times" w:eastAsia="Times New Roman" w:hAnsi="Times"/>
          <w:color w:val="0D0D0D"/>
        </w:rPr>
        <w:t>astępców Rzecznika Dyscyplinarnego Notariatu.</w:t>
      </w:r>
    </w:p>
    <w:p w14:paraId="7217ABA1" w14:textId="2CE2E590" w:rsidR="0021062D" w:rsidRPr="0021062D" w:rsidRDefault="0021062D" w:rsidP="0021062D">
      <w:pPr>
        <w:widowControl/>
        <w:suppressAutoHyphens/>
        <w:ind w:left="510" w:firstLine="510"/>
        <w:jc w:val="both"/>
        <w:rPr>
          <w:rFonts w:ascii="Times" w:eastAsia="Times New Roman" w:hAnsi="Times"/>
          <w:color w:val="0D0D0D"/>
        </w:rPr>
      </w:pPr>
      <w:r w:rsidRPr="0021062D">
        <w:rPr>
          <w:rFonts w:ascii="Times" w:eastAsia="Times New Roman" w:hAnsi="Times"/>
          <w:color w:val="0D0D0D"/>
        </w:rPr>
        <w:t xml:space="preserve">§ 4. Minister Sprawiedliwości powołuje </w:t>
      </w:r>
      <w:ins w:id="85" w:author="Autor">
        <w:r w:rsidR="005C37E6">
          <w:rPr>
            <w:rFonts w:ascii="Times" w:eastAsia="Times New Roman" w:hAnsi="Times"/>
            <w:color w:val="0D0D0D"/>
          </w:rPr>
          <w:t>z</w:t>
        </w:r>
      </w:ins>
      <w:del w:id="86" w:author="Autor">
        <w:r w:rsidRPr="0021062D" w:rsidDel="005C37E6">
          <w:rPr>
            <w:rFonts w:ascii="Times" w:eastAsia="Times New Roman" w:hAnsi="Times"/>
            <w:color w:val="0D0D0D"/>
          </w:rPr>
          <w:delText>Z</w:delText>
        </w:r>
      </w:del>
      <w:r w:rsidRPr="0021062D">
        <w:rPr>
          <w:rFonts w:ascii="Times" w:eastAsia="Times New Roman" w:hAnsi="Times"/>
          <w:color w:val="0D0D0D"/>
        </w:rPr>
        <w:t>astępców Rzecznika Dyscyplinarnego Notariatu w liczbie nie większej niż 3 spośród kandydatów będących notariuszami przedstawionych przez Rzecznika Dyscyplinarnego Notariatu po zasięgnięciu opinii Krajowej Rady Notarialnej.</w:t>
      </w:r>
    </w:p>
    <w:p w14:paraId="11202CD0" w14:textId="02AC88E3" w:rsidR="0021062D" w:rsidRPr="0021062D" w:rsidRDefault="0021062D" w:rsidP="0021062D">
      <w:pPr>
        <w:widowControl/>
        <w:suppressAutoHyphens/>
        <w:ind w:left="510" w:firstLine="510"/>
        <w:jc w:val="both"/>
        <w:rPr>
          <w:rFonts w:ascii="Times" w:eastAsia="Times New Roman" w:hAnsi="Times"/>
          <w:color w:val="0D0D0D"/>
        </w:rPr>
      </w:pPr>
      <w:r w:rsidRPr="0021062D">
        <w:rPr>
          <w:rFonts w:ascii="Times" w:eastAsia="Times New Roman" w:hAnsi="Times"/>
          <w:color w:val="0D0D0D"/>
        </w:rPr>
        <w:t xml:space="preserve">§ 5. Kadencja Rzecznika Dyscyplinarnego Notariatu i jego </w:t>
      </w:r>
      <w:ins w:id="87" w:author="Autor">
        <w:r w:rsidR="005C37E6">
          <w:rPr>
            <w:rFonts w:ascii="Times" w:eastAsia="Times New Roman" w:hAnsi="Times"/>
            <w:color w:val="0D0D0D"/>
          </w:rPr>
          <w:t>z</w:t>
        </w:r>
      </w:ins>
      <w:del w:id="88" w:author="Autor">
        <w:r w:rsidRPr="0021062D" w:rsidDel="005C37E6">
          <w:rPr>
            <w:rFonts w:ascii="Times" w:eastAsia="Times New Roman" w:hAnsi="Times"/>
            <w:color w:val="0D0D0D"/>
          </w:rPr>
          <w:delText>Z</w:delText>
        </w:r>
      </w:del>
      <w:r w:rsidRPr="0021062D">
        <w:rPr>
          <w:rFonts w:ascii="Times" w:eastAsia="Times New Roman" w:hAnsi="Times"/>
          <w:color w:val="0D0D0D"/>
        </w:rPr>
        <w:t xml:space="preserve">astępców trwa 5 lat, licząc od dnia powołania. W razie </w:t>
      </w:r>
      <w:r w:rsidRPr="0021062D">
        <w:rPr>
          <w:rFonts w:ascii="Times" w:eastAsia="Times New Roman" w:hAnsi="Times"/>
        </w:rPr>
        <w:t>zaistnienia przeszkody uniemożliwiającej wykonywanie obowiązków przez Rzecznika Dyscyplinarnego Notariatu lub jego odwołania</w:t>
      </w:r>
      <w:ins w:id="89" w:author="Autor">
        <w:r w:rsidR="0012712E">
          <w:rPr>
            <w:rFonts w:ascii="Times" w:eastAsia="Times New Roman" w:hAnsi="Times"/>
          </w:rPr>
          <w:t xml:space="preserve"> </w:t>
        </w:r>
        <w:r w:rsidR="0012712E" w:rsidRPr="0012712E">
          <w:rPr>
            <w:rFonts w:ascii="Times" w:eastAsia="Times New Roman" w:hAnsi="Times"/>
          </w:rPr>
          <w:t>jego obowiązki</w:t>
        </w:r>
      </w:ins>
      <w:del w:id="90" w:author="Autor">
        <w:r w:rsidRPr="0021062D" w:rsidDel="0012712E">
          <w:rPr>
            <w:rFonts w:ascii="Times" w:eastAsia="Times New Roman" w:hAnsi="Times"/>
          </w:rPr>
          <w:delText>,</w:delText>
        </w:r>
      </w:del>
      <w:r w:rsidRPr="0021062D">
        <w:rPr>
          <w:rFonts w:ascii="Times" w:eastAsia="Times New Roman" w:hAnsi="Times"/>
        </w:rPr>
        <w:t xml:space="preserve"> do czasu powołania następcy</w:t>
      </w:r>
      <w:del w:id="91" w:author="Autor">
        <w:r w:rsidRPr="0021062D" w:rsidDel="00A91180">
          <w:rPr>
            <w:rFonts w:ascii="Times" w:eastAsia="Times New Roman" w:hAnsi="Times"/>
          </w:rPr>
          <w:delText xml:space="preserve">, jego </w:delText>
        </w:r>
        <w:r w:rsidRPr="0021062D" w:rsidDel="00A91180">
          <w:rPr>
            <w:rFonts w:ascii="Times" w:eastAsia="Times New Roman" w:hAnsi="Times"/>
            <w:color w:val="0D0D0D"/>
          </w:rPr>
          <w:delText>obowiązki</w:delText>
        </w:r>
      </w:del>
      <w:r w:rsidRPr="0021062D">
        <w:rPr>
          <w:rFonts w:ascii="Times" w:eastAsia="Times New Roman" w:hAnsi="Times"/>
          <w:color w:val="0D0D0D"/>
        </w:rPr>
        <w:t xml:space="preserve"> wykonuje najstarszy wiekiem </w:t>
      </w:r>
      <w:ins w:id="92" w:author="Autor">
        <w:r w:rsidR="00A91180">
          <w:rPr>
            <w:rFonts w:ascii="Times" w:eastAsia="Times New Roman" w:hAnsi="Times"/>
            <w:color w:val="0D0D0D"/>
          </w:rPr>
          <w:t>z</w:t>
        </w:r>
      </w:ins>
      <w:del w:id="93" w:author="Autor">
        <w:r w:rsidRPr="0021062D" w:rsidDel="00A91180">
          <w:rPr>
            <w:rFonts w:ascii="Times" w:eastAsia="Times New Roman" w:hAnsi="Times"/>
            <w:color w:val="0D0D0D"/>
          </w:rPr>
          <w:delText>Z</w:delText>
        </w:r>
      </w:del>
      <w:r w:rsidRPr="0021062D">
        <w:rPr>
          <w:rFonts w:ascii="Times" w:eastAsia="Times New Roman" w:hAnsi="Times"/>
          <w:color w:val="0D0D0D"/>
        </w:rPr>
        <w:t xml:space="preserve">astępca. </w:t>
      </w:r>
    </w:p>
    <w:p w14:paraId="1A63DBA4" w14:textId="39ED5880" w:rsidR="0021062D" w:rsidRPr="0021062D" w:rsidRDefault="0021062D" w:rsidP="0021062D">
      <w:pPr>
        <w:widowControl/>
        <w:suppressAutoHyphens/>
        <w:ind w:left="510" w:firstLine="510"/>
        <w:jc w:val="both"/>
        <w:rPr>
          <w:rFonts w:ascii="Times" w:eastAsia="Times New Roman" w:hAnsi="Times"/>
        </w:rPr>
      </w:pPr>
      <w:bookmarkStart w:id="94" w:name="_Hlk81857428"/>
      <w:r w:rsidRPr="0021062D">
        <w:rPr>
          <w:rFonts w:ascii="Times" w:eastAsia="Times New Roman" w:hAnsi="Times"/>
        </w:rPr>
        <w:lastRenderedPageBreak/>
        <w:t>§</w:t>
      </w:r>
      <w:bookmarkEnd w:id="94"/>
      <w:r w:rsidRPr="0021062D">
        <w:rPr>
          <w:rFonts w:ascii="Times" w:eastAsia="Times New Roman" w:hAnsi="Times"/>
        </w:rPr>
        <w:t xml:space="preserve"> 6. Obsługę Rzecznika Dyscyplinarnego Notarialnego i jego </w:t>
      </w:r>
      <w:ins w:id="95" w:author="Autor">
        <w:r w:rsidR="00BC13A8">
          <w:rPr>
            <w:rFonts w:ascii="Times" w:eastAsia="Times New Roman" w:hAnsi="Times"/>
          </w:rPr>
          <w:t>z</w:t>
        </w:r>
      </w:ins>
      <w:del w:id="96" w:author="Autor">
        <w:r w:rsidRPr="0021062D" w:rsidDel="00BC13A8">
          <w:rPr>
            <w:rFonts w:ascii="Times" w:eastAsia="Times New Roman" w:hAnsi="Times"/>
          </w:rPr>
          <w:delText>Z</w:delText>
        </w:r>
      </w:del>
      <w:r w:rsidRPr="0021062D">
        <w:rPr>
          <w:rFonts w:ascii="Times" w:eastAsia="Times New Roman" w:hAnsi="Times"/>
        </w:rPr>
        <w:t>astępców zapewnia Krajowa Rada Notarialna.</w:t>
      </w:r>
    </w:p>
    <w:p w14:paraId="03EDDF46" w14:textId="1275CFC1"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70b. § 1. Rzecznik Dyscyplinarny Notariatu składa Ministrowi Sprawiedliwości, w terminie do dnia 1 marca każdego roku kalendarzowego, sprawozdanie ze sw</w:t>
      </w:r>
      <w:ins w:id="97" w:author="Autor">
        <w:r w:rsidR="00712AF3">
          <w:rPr>
            <w:rFonts w:ascii="Times" w:eastAsia="Times New Roman" w:hAnsi="Times"/>
          </w:rPr>
          <w:t>oj</w:t>
        </w:r>
      </w:ins>
      <w:r w:rsidRPr="0021062D">
        <w:rPr>
          <w:rFonts w:ascii="Times" w:eastAsia="Times New Roman" w:hAnsi="Times"/>
        </w:rPr>
        <w:t>ej działalności za rok poprzedni.</w:t>
      </w:r>
    </w:p>
    <w:p w14:paraId="579B38D9"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Minister Sprawiedliwości przyjmuje albo odrzuca sprawozdanie, o którym mowa w § 1, mając na względzie realizację ustawowych zadań Rzecznika Dyscyplinarnego Notariatu.</w:t>
      </w:r>
    </w:p>
    <w:p w14:paraId="78E0D46A" w14:textId="4FEC160D"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3. W przypadku odrzucenia sprawozdania, o którym mowa w § 1, Minister Sprawiedliwości może odwołać Rzecznika Dyscyplinarnego Notariatu przed upływem kadencji. W takim przypadku Minister Sprawiedliwości może odwołać również jego </w:t>
      </w:r>
      <w:ins w:id="98" w:author="Autor">
        <w:r w:rsidR="00342E9F">
          <w:rPr>
            <w:rFonts w:ascii="Times" w:eastAsia="Times New Roman" w:hAnsi="Times"/>
          </w:rPr>
          <w:t>z</w:t>
        </w:r>
      </w:ins>
      <w:del w:id="99" w:author="Autor">
        <w:r w:rsidRPr="0021062D" w:rsidDel="00342E9F">
          <w:rPr>
            <w:rFonts w:ascii="Times" w:eastAsia="Times New Roman" w:hAnsi="Times"/>
          </w:rPr>
          <w:delText>Z</w:delText>
        </w:r>
      </w:del>
      <w:r w:rsidRPr="0021062D">
        <w:rPr>
          <w:rFonts w:ascii="Times" w:eastAsia="Times New Roman" w:hAnsi="Times"/>
        </w:rPr>
        <w:t>astępców.</w:t>
      </w:r>
    </w:p>
    <w:p w14:paraId="6441E2D0" w14:textId="7FCC027C"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70c. </w:t>
      </w:r>
      <w:del w:id="100" w:author="Autor">
        <w:r w:rsidRPr="0021062D" w:rsidDel="00DD430B">
          <w:rPr>
            <w:rFonts w:ascii="Times" w:eastAsia="Times New Roman" w:hAnsi="Times"/>
          </w:rPr>
          <w:delText>Niezależnie od przyczyn wskazanych w przepisach poprzedzających</w:delText>
        </w:r>
      </w:del>
      <w:r w:rsidRPr="0021062D">
        <w:rPr>
          <w:rFonts w:ascii="Times" w:eastAsia="Times New Roman" w:hAnsi="Times"/>
        </w:rPr>
        <w:t xml:space="preserve"> </w:t>
      </w:r>
      <w:del w:id="101" w:author="Autor">
        <w:r w:rsidRPr="0021062D" w:rsidDel="008C356F">
          <w:rPr>
            <w:rFonts w:ascii="Times" w:eastAsia="Times New Roman" w:hAnsi="Times"/>
          </w:rPr>
          <w:delText xml:space="preserve">na wniosek Rzecznika Dyscyplinarnego Notariatu </w:delText>
        </w:r>
      </w:del>
      <w:r w:rsidRPr="0021062D">
        <w:rPr>
          <w:rFonts w:ascii="Times" w:eastAsia="Times New Roman" w:hAnsi="Times"/>
        </w:rPr>
        <w:t>Minister Sprawiedliwości może odwołać</w:t>
      </w:r>
      <w:del w:id="102" w:author="Autor">
        <w:r w:rsidRPr="0021062D" w:rsidDel="008C356F">
          <w:rPr>
            <w:rFonts w:ascii="Times" w:eastAsia="Times New Roman" w:hAnsi="Times"/>
          </w:rPr>
          <w:delText xml:space="preserve"> jego</w:delText>
        </w:r>
      </w:del>
      <w:r w:rsidRPr="0021062D">
        <w:rPr>
          <w:rFonts w:ascii="Times" w:eastAsia="Times New Roman" w:hAnsi="Times"/>
        </w:rPr>
        <w:t xml:space="preserve"> </w:t>
      </w:r>
      <w:ins w:id="103" w:author="Autor">
        <w:r w:rsidR="00342E9F">
          <w:rPr>
            <w:rFonts w:ascii="Times" w:eastAsia="Times New Roman" w:hAnsi="Times"/>
          </w:rPr>
          <w:t>z</w:t>
        </w:r>
      </w:ins>
      <w:del w:id="104" w:author="Autor">
        <w:r w:rsidRPr="0021062D" w:rsidDel="00342E9F">
          <w:rPr>
            <w:rFonts w:ascii="Times" w:eastAsia="Times New Roman" w:hAnsi="Times"/>
          </w:rPr>
          <w:delText>Z</w:delText>
        </w:r>
      </w:del>
      <w:r w:rsidRPr="0021062D">
        <w:rPr>
          <w:rFonts w:ascii="Times" w:eastAsia="Times New Roman" w:hAnsi="Times"/>
        </w:rPr>
        <w:t>astępców</w:t>
      </w:r>
      <w:ins w:id="105" w:author="Autor">
        <w:r w:rsidR="008C356F" w:rsidRPr="008C356F">
          <w:t xml:space="preserve"> </w:t>
        </w:r>
        <w:r w:rsidR="008C356F" w:rsidRPr="008C356F">
          <w:rPr>
            <w:rFonts w:ascii="Times" w:eastAsia="Times New Roman" w:hAnsi="Times"/>
          </w:rPr>
          <w:t>Rzecznika Dyscyplinarnego Notariatu</w:t>
        </w:r>
        <w:r w:rsidR="008C356F">
          <w:rPr>
            <w:rFonts w:ascii="Times" w:eastAsia="Times New Roman" w:hAnsi="Times"/>
          </w:rPr>
          <w:t xml:space="preserve"> na jego wniosek</w:t>
        </w:r>
        <w:r w:rsidR="008C356F" w:rsidRPr="008C356F">
          <w:t xml:space="preserve"> </w:t>
        </w:r>
        <w:r w:rsidR="008C356F">
          <w:rPr>
            <w:rFonts w:ascii="Times" w:eastAsia="Times New Roman" w:hAnsi="Times"/>
          </w:rPr>
          <w:t>n</w:t>
        </w:r>
        <w:r w:rsidR="008C356F" w:rsidRPr="008C356F">
          <w:rPr>
            <w:rFonts w:ascii="Times" w:eastAsia="Times New Roman" w:hAnsi="Times"/>
          </w:rPr>
          <w:t>iezależnie od przyczyn wskazanych w przepisach poprzedzających</w:t>
        </w:r>
      </w:ins>
      <w:r w:rsidRPr="0021062D">
        <w:rPr>
          <w:rFonts w:ascii="Times" w:eastAsia="Times New Roman" w:hAnsi="Times"/>
        </w:rPr>
        <w:t>.</w:t>
      </w:r>
    </w:p>
    <w:p w14:paraId="4EA72C97"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70d. § 1. Rzecznik Dyscyplinarny Notariatu wszczyna dochodzenie dyscyplinarne z urzędu albo na wniosek Ministra Sprawiedliwości lub organu samorządu notarialnego.</w:t>
      </w:r>
    </w:p>
    <w:p w14:paraId="7E666D53" w14:textId="77777777" w:rsidR="0021062D" w:rsidRPr="0021062D" w:rsidRDefault="0021062D" w:rsidP="0021062D">
      <w:pPr>
        <w:widowControl/>
        <w:suppressAutoHyphens/>
        <w:ind w:left="510" w:firstLine="510"/>
        <w:jc w:val="both"/>
        <w:rPr>
          <w:rFonts w:ascii="Times" w:eastAsia="Times New Roman" w:hAnsi="Times"/>
        </w:rPr>
      </w:pPr>
      <w:bookmarkStart w:id="106" w:name="_Hlk81818714"/>
      <w:r w:rsidRPr="0021062D">
        <w:rPr>
          <w:rFonts w:ascii="Times" w:eastAsia="Times New Roman" w:hAnsi="Times"/>
        </w:rPr>
        <w:t>§</w:t>
      </w:r>
      <w:bookmarkEnd w:id="106"/>
      <w:r w:rsidRPr="0021062D">
        <w:rPr>
          <w:rFonts w:ascii="Times" w:eastAsia="Times New Roman" w:hAnsi="Times"/>
        </w:rPr>
        <w:t> 2. Wniosek o wszczęcie dochodzenia dyscyplinarnego złożony przez Ministra Sprawiedliwości lub organ samorządu notarialnego jest wiążący.</w:t>
      </w:r>
    </w:p>
    <w:p w14:paraId="3A7D0C81" w14:textId="70AE6A15"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w:t>
      </w:r>
      <w:ins w:id="107" w:author="Autor">
        <w:r w:rsidR="00ED7775">
          <w:rPr>
            <w:rFonts w:ascii="Times" w:eastAsia="Times New Roman" w:hAnsi="Times"/>
          </w:rPr>
          <w:t xml:space="preserve"> notarialnego</w:t>
        </w:r>
      </w:ins>
      <w:r w:rsidRPr="0021062D">
        <w:rPr>
          <w:rFonts w:ascii="Times" w:eastAsia="Times New Roman" w:hAnsi="Times"/>
        </w:rPr>
        <w:t>.</w:t>
      </w:r>
    </w:p>
    <w:p w14:paraId="6A55745F"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4. Jeżeli czyn, którego popełnienie zarzuca się obwinionemu, wyczerpuje znamiona przestępstwa ściganego z oskarżenia publicznego, Rzecznik Dyscyplinarny Notariatu niezwłocznie zawiadamia prokuratora o podejrzeniu popełnienia przestępstwa.</w:t>
      </w:r>
    </w:p>
    <w:p w14:paraId="6B5E5399" w14:textId="1DCBBA90"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70e</w:t>
      </w:r>
      <w:ins w:id="108" w:author="Autor">
        <w:r w:rsidR="006E4E50">
          <w:rPr>
            <w:rFonts w:ascii="Times" w:eastAsia="Times New Roman" w:hAnsi="Times"/>
          </w:rPr>
          <w:t>.</w:t>
        </w:r>
      </w:ins>
      <w:r w:rsidRPr="0021062D">
        <w:rPr>
          <w:rFonts w:ascii="Times" w:eastAsia="Times New Roman" w:hAnsi="Times"/>
        </w:rPr>
        <w:t xml:space="preserve"> § 1. Rzecznik Dyscyplinarny Notariatu po uznaniu, że dowody zebrane </w:t>
      </w:r>
      <w:r w:rsidRPr="0021062D">
        <w:rPr>
          <w:rFonts w:ascii="Times" w:eastAsia="Times New Roman" w:hAnsi="Times"/>
        </w:rPr>
        <w:br/>
        <w:t>w dochodzeniu dyscyplinarnym są wystarczające do wszczęcia postępowania dyscyplinarnego, składa wniosek o wszczęcie postępowania dyscyplinarnego.</w:t>
      </w:r>
    </w:p>
    <w:p w14:paraId="1CBA14C9"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 2. W razie stwierdzenia braku podstaw do złożenia wniosku o wszczęcie postępowania dyscyplinarnego Rzecznik Dyscyplinarny Notariatu umarza postanowieniem dochodzenie dyscyplinarne.</w:t>
      </w:r>
    </w:p>
    <w:p w14:paraId="29BC34C5" w14:textId="7447A949"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Odpis postanowienia o umorzeniu dochodzenia dyscyplinarnego doręcza się obwinionemu, podmiotowi, który złożył wniosek o wszczęcie postępowania dyscyplinarnego, Ministrowi Sprawiedliwości, Krajowej Radzie Notarialnej oraz izbie notarialnej, której obwiniony jest członkiem. Jeżeli obwinionym jest aplikant notarialny albo zastępca notarialny, postanowienie o umorzeniu dochodzenia dyscyplinarnego rzecznik dyscyplinarny doręcza ponadto notariuszowi, który zatrudnia aplikanta albo zastępcę</w:t>
      </w:r>
      <w:ins w:id="109" w:author="Autor">
        <w:r w:rsidR="0065714C">
          <w:rPr>
            <w:rFonts w:ascii="Times" w:eastAsia="Times New Roman" w:hAnsi="Times"/>
          </w:rPr>
          <w:t xml:space="preserve"> notarialnego</w:t>
        </w:r>
      </w:ins>
      <w:r w:rsidRPr="0021062D">
        <w:rPr>
          <w:rFonts w:ascii="Times" w:eastAsia="Times New Roman" w:hAnsi="Times"/>
        </w:rPr>
        <w:t>.</w:t>
      </w:r>
    </w:p>
    <w:p w14:paraId="34412390" w14:textId="4F61392D"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4. Na postanowienie o umorzeniu dochodzenia dyscyplinarnego podmiotowi, </w:t>
      </w:r>
      <w:r w:rsidRPr="0021062D">
        <w:rPr>
          <w:rFonts w:ascii="Times" w:eastAsia="Times New Roman" w:hAnsi="Times"/>
        </w:rPr>
        <w:br/>
        <w:t>o którym mowa w art. 70d</w:t>
      </w:r>
      <w:ins w:id="110" w:author="Autor">
        <w:r w:rsidR="007B6617">
          <w:rPr>
            <w:rFonts w:ascii="Times" w:eastAsia="Times New Roman" w:hAnsi="Times"/>
          </w:rPr>
          <w:t>,</w:t>
        </w:r>
      </w:ins>
      <w:r w:rsidRPr="0021062D">
        <w:rPr>
          <w:rFonts w:ascii="Times" w:eastAsia="Times New Roman" w:hAnsi="Times"/>
        </w:rPr>
        <w:t xml:space="preserve"> oraz Krajowej Radzie Notarialnej przysługuje zażalenie do właściwego sądu dyscyplinarnego</w:t>
      </w:r>
      <w:del w:id="111" w:author="Autor">
        <w:r w:rsidRPr="0021062D" w:rsidDel="00C21C9B">
          <w:rPr>
            <w:rFonts w:ascii="Times" w:eastAsia="Times New Roman" w:hAnsi="Times"/>
          </w:rPr>
          <w:delText>,</w:delText>
        </w:r>
      </w:del>
      <w:r w:rsidRPr="0021062D">
        <w:rPr>
          <w:rFonts w:ascii="Times" w:eastAsia="Times New Roman" w:hAnsi="Times"/>
        </w:rPr>
        <w:t xml:space="preserve"> w terminie 7 dni od dnia doręczenia odpisu postanowienia.”;</w:t>
      </w:r>
    </w:p>
    <w:p w14:paraId="41FE156B" w14:textId="77777777" w:rsidR="0021062D" w:rsidRPr="0021062D" w:rsidRDefault="0021062D" w:rsidP="0021062D">
      <w:pPr>
        <w:keepNext/>
        <w:widowControl/>
        <w:autoSpaceDE/>
        <w:autoSpaceDN/>
        <w:adjustRightInd/>
        <w:ind w:left="510" w:hanging="510"/>
        <w:jc w:val="both"/>
        <w:rPr>
          <w:rFonts w:ascii="Times" w:eastAsia="Times New Roman" w:hAnsi="Times"/>
          <w:bCs/>
        </w:rPr>
      </w:pPr>
      <w:bookmarkStart w:id="112" w:name="_Hlk108196942"/>
      <w:r w:rsidRPr="0021062D">
        <w:rPr>
          <w:rFonts w:ascii="Times" w:eastAsia="Times New Roman" w:hAnsi="Times"/>
          <w:bCs/>
        </w:rPr>
        <w:t>20)</w:t>
      </w:r>
      <w:r w:rsidRPr="0021062D">
        <w:rPr>
          <w:rFonts w:ascii="Times" w:eastAsia="Times New Roman" w:hAnsi="Times"/>
          <w:bCs/>
        </w:rPr>
        <w:tab/>
        <w:t>w art. 79:</w:t>
      </w:r>
    </w:p>
    <w:p w14:paraId="4B8875FF" w14:textId="77777777" w:rsidR="0021062D" w:rsidRPr="0021062D" w:rsidRDefault="0021062D" w:rsidP="0021062D">
      <w:pPr>
        <w:widowControl/>
        <w:autoSpaceDE/>
        <w:autoSpaceDN/>
        <w:adjustRightInd/>
        <w:ind w:left="986" w:hanging="476"/>
        <w:jc w:val="both"/>
        <w:rPr>
          <w:rFonts w:ascii="Times" w:eastAsia="Times New Roman" w:hAnsi="Times"/>
          <w:bCs/>
        </w:rPr>
      </w:pPr>
      <w:r w:rsidRPr="0021062D">
        <w:rPr>
          <w:rFonts w:ascii="Times" w:eastAsia="Times New Roman" w:hAnsi="Times"/>
          <w:bCs/>
        </w:rPr>
        <w:t>a)</w:t>
      </w:r>
      <w:r w:rsidRPr="0021062D">
        <w:rPr>
          <w:rFonts w:ascii="Times" w:eastAsia="Times New Roman" w:hAnsi="Times"/>
          <w:bCs/>
        </w:rPr>
        <w:tab/>
        <w:t xml:space="preserve">po pkt 1c dodaje się pkt 1d i 1e w brzmieniu: </w:t>
      </w:r>
    </w:p>
    <w:p w14:paraId="4D23A675" w14:textId="77777777" w:rsidR="0021062D" w:rsidRPr="0021062D" w:rsidRDefault="0021062D" w:rsidP="0021062D">
      <w:pPr>
        <w:widowControl/>
        <w:autoSpaceDE/>
        <w:autoSpaceDN/>
        <w:adjustRightInd/>
        <w:ind w:left="1497" w:hanging="510"/>
        <w:jc w:val="both"/>
        <w:rPr>
          <w:rFonts w:ascii="Times" w:eastAsia="Times New Roman" w:hAnsi="Times"/>
          <w:bCs/>
        </w:rPr>
      </w:pPr>
      <w:r w:rsidRPr="0021062D">
        <w:rPr>
          <w:rFonts w:ascii="Times" w:eastAsia="Times New Roman" w:hAnsi="Times"/>
          <w:bCs/>
        </w:rPr>
        <w:t>„1d)</w:t>
      </w:r>
      <w:r w:rsidRPr="0021062D">
        <w:rPr>
          <w:rFonts w:ascii="Times" w:eastAsia="Times New Roman" w:hAnsi="Times"/>
          <w:bCs/>
        </w:rPr>
        <w:tab/>
        <w:t xml:space="preserve">rozpoznaje wnioski o wpis w księdze wieczystej dotyczące ustanowienia </w:t>
      </w:r>
      <w:r w:rsidRPr="0021062D">
        <w:rPr>
          <w:rFonts w:ascii="Times" w:eastAsia="Times New Roman" w:hAnsi="Times"/>
          <w:bCs/>
        </w:rPr>
        <w:br/>
        <w:t>i obciążenia odrębnej własności lokalu</w:t>
      </w:r>
      <w:bookmarkStart w:id="113" w:name="_Hlk102552869"/>
      <w:r w:rsidRPr="0021062D">
        <w:rPr>
          <w:rFonts w:ascii="Times" w:eastAsia="Times New Roman" w:hAnsi="Times"/>
          <w:bCs/>
        </w:rPr>
        <w:t xml:space="preserve"> ograniczonymi prawami rzeczowymi oraz innymi roszczeniami dotyczącymi tego lokalu, jak również rozpoznaje wnioski o wpis w księdze wieczystej dotyczące przyłączenia i odłączenia nieruchomości lub ich części, związane z ustanowieniem odrębnej własności lokali, wraz z ujawnieniem w księgach wieczystych ograniczonych praw rzeczowych, ograniczeń w rozporządzaniu oraz innych praw i roszczeń;</w:t>
      </w:r>
      <w:bookmarkEnd w:id="113"/>
    </w:p>
    <w:bookmarkEnd w:id="112"/>
    <w:p w14:paraId="6BB5A2C7" w14:textId="585935F2" w:rsidR="0021062D" w:rsidRPr="0021062D" w:rsidRDefault="0021062D" w:rsidP="0021062D">
      <w:pPr>
        <w:widowControl/>
        <w:autoSpaceDE/>
        <w:autoSpaceDN/>
        <w:adjustRightInd/>
        <w:ind w:left="1497" w:hanging="510"/>
        <w:jc w:val="both"/>
        <w:rPr>
          <w:rFonts w:ascii="Times" w:eastAsia="Times New Roman" w:hAnsi="Times"/>
          <w:bCs/>
        </w:rPr>
      </w:pPr>
      <w:r w:rsidRPr="0021062D">
        <w:rPr>
          <w:rFonts w:ascii="Times" w:eastAsia="Times New Roman" w:hAnsi="Times"/>
          <w:bCs/>
        </w:rPr>
        <w:t>1e)</w:t>
      </w:r>
      <w:r w:rsidRPr="0021062D">
        <w:rPr>
          <w:rFonts w:ascii="Times" w:eastAsia="Times New Roman" w:hAnsi="Times"/>
          <w:bCs/>
        </w:rPr>
        <w:tab/>
        <w:t>zawiadamia o dokonanym wpisie wnioskodawcę oraz osoby, których prawa zostały wykreślone lub obciążone bądź na rzecz których wpis ma nastąpić, pouczając o terminie i sposobie zaskarżenia oraz skutkach niezaskarżenia wpisu;”</w:t>
      </w:r>
      <w:ins w:id="114" w:author="Autor">
        <w:r w:rsidR="00B81B7E">
          <w:rPr>
            <w:rFonts w:ascii="Times" w:eastAsia="Times New Roman" w:hAnsi="Times"/>
            <w:bCs/>
          </w:rPr>
          <w:t>,</w:t>
        </w:r>
      </w:ins>
      <w:del w:id="115" w:author="Autor">
        <w:r w:rsidRPr="0021062D" w:rsidDel="00B81B7E">
          <w:rPr>
            <w:rFonts w:ascii="Times" w:eastAsia="Times New Roman" w:hAnsi="Times"/>
            <w:bCs/>
          </w:rPr>
          <w:delText>;</w:delText>
        </w:r>
      </w:del>
    </w:p>
    <w:p w14:paraId="3232A90D" w14:textId="77777777" w:rsidR="0021062D" w:rsidRPr="0021062D" w:rsidRDefault="0021062D" w:rsidP="0021062D">
      <w:pPr>
        <w:widowControl/>
        <w:autoSpaceDE/>
        <w:autoSpaceDN/>
        <w:adjustRightInd/>
        <w:ind w:left="986" w:hanging="476"/>
        <w:jc w:val="both"/>
        <w:rPr>
          <w:rFonts w:ascii="Times" w:eastAsia="Times New Roman" w:hAnsi="Times"/>
          <w:bCs/>
        </w:rPr>
      </w:pPr>
      <w:r w:rsidRPr="0021062D">
        <w:rPr>
          <w:rFonts w:ascii="Times" w:eastAsia="Times New Roman" w:hAnsi="Times"/>
          <w:bCs/>
        </w:rPr>
        <w:t>b)</w:t>
      </w:r>
      <w:r w:rsidRPr="0021062D">
        <w:rPr>
          <w:rFonts w:ascii="Times" w:eastAsia="Times New Roman" w:hAnsi="Times"/>
          <w:bCs/>
        </w:rPr>
        <w:tab/>
        <w:t>po pkt 5 dodaje się pkt 5a w brzmieniu:</w:t>
      </w:r>
    </w:p>
    <w:p w14:paraId="5C8C1BD5" w14:textId="77777777" w:rsidR="0021062D" w:rsidRPr="0021062D" w:rsidRDefault="0021062D" w:rsidP="0021062D">
      <w:pPr>
        <w:widowControl/>
        <w:autoSpaceDE/>
        <w:autoSpaceDN/>
        <w:adjustRightInd/>
        <w:ind w:left="1497" w:hanging="510"/>
        <w:jc w:val="both"/>
        <w:rPr>
          <w:rFonts w:ascii="Times" w:eastAsia="Times New Roman" w:hAnsi="Times"/>
          <w:bCs/>
        </w:rPr>
      </w:pPr>
      <w:r w:rsidRPr="0021062D">
        <w:rPr>
          <w:rFonts w:ascii="Times" w:eastAsia="Times New Roman" w:hAnsi="Times"/>
          <w:bCs/>
        </w:rPr>
        <w:t>„5a)</w:t>
      </w:r>
      <w:r w:rsidRPr="0021062D">
        <w:rPr>
          <w:rFonts w:ascii="Times" w:eastAsia="Times New Roman" w:hAnsi="Times"/>
          <w:bCs/>
        </w:rPr>
        <w:tab/>
        <w:t>podejmuje czynności, o których mowa w rozdziale 7a, związane z wydaniem notarialnych nakazów zapłaty;”;</w:t>
      </w:r>
    </w:p>
    <w:p w14:paraId="0614987E" w14:textId="77777777" w:rsidR="0021062D" w:rsidRPr="0021062D" w:rsidRDefault="0021062D" w:rsidP="0021062D">
      <w:pPr>
        <w:widowControl/>
        <w:autoSpaceDE/>
        <w:autoSpaceDN/>
        <w:adjustRightInd/>
        <w:ind w:left="510" w:hanging="510"/>
        <w:jc w:val="both"/>
        <w:rPr>
          <w:rFonts w:ascii="Times" w:eastAsia="Times New Roman" w:hAnsi="Times"/>
          <w:bCs/>
        </w:rPr>
      </w:pPr>
      <w:bookmarkStart w:id="116" w:name="_Hlk108196967"/>
      <w:r w:rsidRPr="0021062D">
        <w:rPr>
          <w:rFonts w:ascii="Times" w:eastAsia="Times New Roman" w:hAnsi="Times"/>
          <w:bCs/>
        </w:rPr>
        <w:t xml:space="preserve">21) </w:t>
      </w:r>
      <w:r w:rsidRPr="0021062D">
        <w:rPr>
          <w:rFonts w:ascii="Times" w:eastAsia="Times New Roman" w:hAnsi="Times"/>
          <w:bCs/>
        </w:rPr>
        <w:tab/>
        <w:t>po art. 79 dodaje się art.  79a w brzmieniu:</w:t>
      </w:r>
    </w:p>
    <w:p w14:paraId="5F2AD2A4" w14:textId="494C2611"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79a</w:t>
      </w:r>
      <w:ins w:id="117" w:author="Autor">
        <w:r w:rsidR="000F02D1">
          <w:rPr>
            <w:rFonts w:ascii="Times" w:eastAsia="Times New Roman" w:hAnsi="Times"/>
          </w:rPr>
          <w:t>.</w:t>
        </w:r>
      </w:ins>
      <w:r w:rsidRPr="0021062D">
        <w:rPr>
          <w:rFonts w:ascii="Times" w:eastAsia="Times New Roman" w:hAnsi="Times"/>
        </w:rPr>
        <w:t xml:space="preserve"> § 1. Notariusz prowadzący kancelarię przez 3 lata, jeżeli nie wydano przeciwko niemu prawomocnego orzeczenia o nałożeniu kary dyscyplinarnej, może </w:t>
      </w:r>
      <w:r w:rsidRPr="0021062D">
        <w:rPr>
          <w:rFonts w:ascii="Times" w:eastAsia="Times New Roman" w:hAnsi="Times"/>
        </w:rPr>
        <w:lastRenderedPageBreak/>
        <w:t>złożyć do Ministra Sprawiedliwości wniosek o wydanie zaświadczenia o upoważnieniu do dokonywania wpisów w księdze wieczystej lub wydawania notarialnych nakazów zapłaty.</w:t>
      </w:r>
    </w:p>
    <w:p w14:paraId="08DFD89D" w14:textId="631F152F"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2. Na wniosek notariusza, który spełnia warunek określony w § 1, Minister Sprawiedliwości wydaje zaświadczenie o upoważnieniu do dokonywania wpisów </w:t>
      </w:r>
      <w:r w:rsidRPr="0021062D">
        <w:rPr>
          <w:rFonts w:ascii="Times" w:eastAsia="Times New Roman" w:hAnsi="Times"/>
        </w:rPr>
        <w:br/>
        <w:t xml:space="preserve">w księdze wieczystej lub wydawania notarialnych nakazów zapłaty. Zaświadczenie zawiera wszystkie dane konieczne do potwierdzenia uprawnień notariusza do dokonywania wpisów w księdze wieczystej lub wydawania notarialnych nakazów zapłaty, </w:t>
      </w:r>
      <w:commentRangeStart w:id="118"/>
      <w:r w:rsidR="00E848BF">
        <w:t>w szczególności</w:t>
      </w:r>
      <w:commentRangeEnd w:id="118"/>
      <w:r w:rsidR="00055F13">
        <w:rPr>
          <w:rStyle w:val="Odwoaniedokomentarza"/>
          <w:rFonts w:ascii="Times" w:eastAsia="Times New Roman" w:hAnsi="Times" w:cs="Times New Roman"/>
        </w:rPr>
        <w:commentReference w:id="118"/>
      </w:r>
      <w:r w:rsidR="00E848BF">
        <w:t>:</w:t>
      </w:r>
      <w:r w:rsidRPr="0021062D">
        <w:rPr>
          <w:rFonts w:ascii="Times" w:eastAsia="Times New Roman" w:hAnsi="Times"/>
        </w:rPr>
        <w:t xml:space="preserve"> imię lub imiona i nazwisko notariusza, imiona jego rodziców oraz n</w:t>
      </w:r>
      <w:ins w:id="119" w:author="Autor">
        <w:r w:rsidR="00C32661">
          <w:rPr>
            <w:rFonts w:ascii="Times" w:eastAsia="Times New Roman" w:hAnsi="Times"/>
          </w:rPr>
          <w:t>ume</w:t>
        </w:r>
      </w:ins>
      <w:r w:rsidRPr="0021062D">
        <w:rPr>
          <w:rFonts w:ascii="Times" w:eastAsia="Times New Roman" w:hAnsi="Times"/>
        </w:rPr>
        <w:t xml:space="preserve">r PESEL notariusza, a także wskazanie czynności, do </w:t>
      </w:r>
      <w:ins w:id="120" w:author="Autor">
        <w:r w:rsidR="00277C13" w:rsidRPr="00277C13">
          <w:rPr>
            <w:rFonts w:ascii="Times" w:eastAsia="Times New Roman" w:hAnsi="Times"/>
          </w:rPr>
          <w:t xml:space="preserve">których </w:t>
        </w:r>
      </w:ins>
      <w:r w:rsidRPr="0021062D">
        <w:rPr>
          <w:rFonts w:ascii="Times" w:eastAsia="Times New Roman" w:hAnsi="Times"/>
        </w:rPr>
        <w:t xml:space="preserve">wykonywania </w:t>
      </w:r>
      <w:del w:id="121" w:author="Autor">
        <w:r w:rsidRPr="0021062D" w:rsidDel="00277C13">
          <w:rPr>
            <w:rFonts w:ascii="Times" w:eastAsia="Times New Roman" w:hAnsi="Times"/>
          </w:rPr>
          <w:delText xml:space="preserve">których </w:delText>
        </w:r>
      </w:del>
      <w:r w:rsidRPr="0021062D">
        <w:rPr>
          <w:rFonts w:ascii="Times" w:eastAsia="Times New Roman" w:hAnsi="Times"/>
        </w:rPr>
        <w:t>notariusz otrzymuje upoważnienie.</w:t>
      </w:r>
    </w:p>
    <w:bookmarkEnd w:id="116"/>
    <w:p w14:paraId="0E85BC41" w14:textId="44C68544"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Minister Sprawiedliwości określi</w:t>
      </w:r>
      <w:ins w:id="122" w:author="Autor">
        <w:r w:rsidR="00B67F5D">
          <w:rPr>
            <w:rFonts w:ascii="Times" w:eastAsia="Times New Roman" w:hAnsi="Times"/>
          </w:rPr>
          <w:t>,</w:t>
        </w:r>
      </w:ins>
      <w:r w:rsidRPr="0021062D">
        <w:rPr>
          <w:rFonts w:ascii="Times" w:eastAsia="Times New Roman" w:hAnsi="Times"/>
        </w:rPr>
        <w:t xml:space="preserve"> w drodze rozporządzenia</w:t>
      </w:r>
      <w:ins w:id="123" w:author="Autor">
        <w:r w:rsidR="00B67F5D">
          <w:rPr>
            <w:rFonts w:ascii="Times" w:eastAsia="Times New Roman" w:hAnsi="Times"/>
          </w:rPr>
          <w:t>,</w:t>
        </w:r>
      </w:ins>
      <w:r w:rsidRPr="0021062D">
        <w:rPr>
          <w:rFonts w:ascii="Times" w:eastAsia="Times New Roman" w:hAnsi="Times"/>
        </w:rPr>
        <w:t xml:space="preserve"> wzór zaświadczenia o upoważnieniu, o którym mowa w § 2, mając na uwadze potrzebę zamieszczenia wszystkich danych koniecznych </w:t>
      </w:r>
      <w:bookmarkStart w:id="124" w:name="_Hlk113542916"/>
      <w:r w:rsidRPr="0021062D">
        <w:rPr>
          <w:rFonts w:ascii="Times" w:eastAsia="Times New Roman" w:hAnsi="Times"/>
        </w:rPr>
        <w:t>do potwierdzenia uprawnień notariusza do dokonywania wpisów w księdze wieczystej lub wydawania notarialnych nakazów zapłaty</w:t>
      </w:r>
      <w:commentRangeStart w:id="125"/>
      <w:r w:rsidRPr="0021062D">
        <w:rPr>
          <w:rFonts w:ascii="Times" w:eastAsia="Times New Roman" w:hAnsi="Times"/>
        </w:rPr>
        <w:t xml:space="preserve">, </w:t>
      </w:r>
      <w:del w:id="126" w:author="Autor">
        <w:r w:rsidR="00E848BF" w:rsidDel="005907F3">
          <w:delText>w szczególności:</w:delText>
        </w:r>
        <w:r w:rsidR="00E848BF" w:rsidRPr="00E848BF" w:rsidDel="005907F3">
          <w:delText xml:space="preserve"> </w:delText>
        </w:r>
        <w:r w:rsidRPr="0021062D" w:rsidDel="005907F3">
          <w:rPr>
            <w:rFonts w:ascii="Times" w:eastAsia="Times New Roman" w:hAnsi="Times"/>
          </w:rPr>
          <w:delText>imię lub imiona i nazwisko notariusza, imiona jego rodziców oraz nr PESEL</w:delText>
        </w:r>
      </w:del>
      <w:bookmarkEnd w:id="124"/>
      <w:commentRangeEnd w:id="125"/>
      <w:r w:rsidR="00FF27BB">
        <w:rPr>
          <w:rStyle w:val="Odwoaniedokomentarza"/>
          <w:rFonts w:ascii="Times" w:eastAsia="Times New Roman" w:hAnsi="Times" w:cs="Times New Roman"/>
        </w:rPr>
        <w:commentReference w:id="125"/>
      </w:r>
      <w:del w:id="127" w:author="Autor">
        <w:r w:rsidRPr="0021062D" w:rsidDel="005907F3">
          <w:rPr>
            <w:rFonts w:ascii="Times" w:eastAsia="Times New Roman" w:hAnsi="Times"/>
          </w:rPr>
          <w:delText>,</w:delText>
        </w:r>
        <w:r w:rsidRPr="0021062D" w:rsidDel="00FF27BB">
          <w:rPr>
            <w:rFonts w:ascii="Times" w:eastAsia="Times New Roman" w:hAnsi="Times"/>
          </w:rPr>
          <w:delText xml:space="preserve"> </w:delText>
        </w:r>
      </w:del>
      <w:r w:rsidRPr="0021062D">
        <w:rPr>
          <w:rFonts w:ascii="Times" w:eastAsia="Times New Roman" w:hAnsi="Times"/>
        </w:rPr>
        <w:t>a także uwzględniając rodzaj upoważnienia, którego dotyczy wniosek i niezbędną dokumentację, jaką należy dołączyć do wniosku, potwierdzającą uprawnienie notariusza do otrzymania zaświadczenia.”;</w:t>
      </w:r>
    </w:p>
    <w:p w14:paraId="3B93CC73" w14:textId="1AC6BEFC" w:rsidR="0021062D" w:rsidRPr="0021062D" w:rsidRDefault="0021062D" w:rsidP="0007512F">
      <w:pPr>
        <w:pStyle w:val="PKTpunkt"/>
        <w:rPr>
          <w:rFonts w:eastAsia="Times New Roman"/>
        </w:rPr>
      </w:pPr>
      <w:r w:rsidRPr="0021062D">
        <w:rPr>
          <w:rFonts w:eastAsia="Times New Roman"/>
        </w:rPr>
        <w:t>22)</w:t>
      </w:r>
      <w:r w:rsidR="0007512F">
        <w:tab/>
      </w:r>
      <w:r w:rsidRPr="0021062D">
        <w:rPr>
          <w:rFonts w:eastAsia="Times New Roman"/>
        </w:rPr>
        <w:t>w dziale II po rozdziale 7 dodaje się rozdział 7a w brzmieniu:</w:t>
      </w:r>
    </w:p>
    <w:p w14:paraId="30173284" w14:textId="77777777" w:rsidR="0021062D" w:rsidRPr="0021062D" w:rsidRDefault="0021062D" w:rsidP="0021062D">
      <w:pPr>
        <w:widowControl/>
        <w:suppressAutoHyphens/>
        <w:jc w:val="both"/>
        <w:rPr>
          <w:rFonts w:ascii="Times" w:eastAsia="Times New Roman" w:hAnsi="Times"/>
        </w:rPr>
      </w:pPr>
    </w:p>
    <w:p w14:paraId="04F9CA86" w14:textId="77777777" w:rsidR="0021062D" w:rsidRPr="0021062D" w:rsidRDefault="0021062D" w:rsidP="0021062D">
      <w:pPr>
        <w:keepNext/>
        <w:widowControl/>
        <w:suppressAutoHyphens/>
        <w:autoSpaceDE/>
        <w:autoSpaceDN/>
        <w:adjustRightInd/>
        <w:ind w:left="510"/>
        <w:jc w:val="center"/>
        <w:rPr>
          <w:rFonts w:ascii="Times" w:eastAsia="Times New Roman" w:hAnsi="Times"/>
          <w:bCs/>
          <w:kern w:val="24"/>
          <w:szCs w:val="24"/>
        </w:rPr>
      </w:pPr>
      <w:r w:rsidRPr="0021062D">
        <w:rPr>
          <w:rFonts w:ascii="Times" w:eastAsia="Times New Roman" w:hAnsi="Times"/>
          <w:bCs/>
          <w:kern w:val="24"/>
          <w:szCs w:val="24"/>
        </w:rPr>
        <w:t>„Rozdział 7a</w:t>
      </w:r>
    </w:p>
    <w:p w14:paraId="7DDB1E9D" w14:textId="77777777" w:rsidR="0021062D" w:rsidRPr="0021062D" w:rsidRDefault="0021062D" w:rsidP="0021062D">
      <w:pPr>
        <w:keepNext/>
        <w:widowControl/>
        <w:suppressAutoHyphens/>
        <w:autoSpaceDE/>
        <w:autoSpaceDN/>
        <w:adjustRightInd/>
        <w:spacing w:before="120" w:after="120"/>
        <w:ind w:left="510"/>
        <w:jc w:val="center"/>
        <w:rPr>
          <w:rFonts w:ascii="Times" w:eastAsia="Times New Roman" w:hAnsi="Times" w:cs="Times New Roman"/>
          <w:bCs/>
          <w:szCs w:val="24"/>
        </w:rPr>
      </w:pPr>
      <w:r w:rsidRPr="0021062D">
        <w:rPr>
          <w:rFonts w:ascii="Times" w:eastAsia="Times New Roman" w:hAnsi="Times" w:cs="Times New Roman"/>
          <w:bCs/>
          <w:szCs w:val="24"/>
        </w:rPr>
        <w:t>Notarialne nakazy zapłaty</w:t>
      </w:r>
    </w:p>
    <w:p w14:paraId="5A32661E" w14:textId="7DCE5229" w:rsidR="0021062D" w:rsidRPr="0021062D" w:rsidRDefault="0021062D" w:rsidP="0021062D">
      <w:pPr>
        <w:widowControl/>
        <w:suppressAutoHyphens/>
        <w:ind w:left="510" w:firstLine="510"/>
        <w:jc w:val="both"/>
        <w:rPr>
          <w:rFonts w:ascii="Times" w:eastAsia="Times New Roman" w:hAnsi="Times"/>
          <w:color w:val="00B050"/>
        </w:rPr>
      </w:pPr>
      <w:r w:rsidRPr="0021062D">
        <w:rPr>
          <w:rFonts w:ascii="Times" w:eastAsia="Times New Roman" w:hAnsi="Times"/>
        </w:rPr>
        <w:t>„Art. 105a. § 1. Na pisemny wniosek notariusz wydaje notarialny nakaz zapłaty obejmujący roszczenia w kwocie do 75</w:t>
      </w:r>
      <w:ins w:id="128" w:author="Autor">
        <w:r w:rsidR="0029779F">
          <w:rPr>
            <w:rFonts w:ascii="Times" w:eastAsia="Times New Roman" w:hAnsi="Times"/>
          </w:rPr>
          <w:t xml:space="preserve"> </w:t>
        </w:r>
      </w:ins>
      <w:r w:rsidRPr="0021062D">
        <w:rPr>
          <w:rFonts w:ascii="Times" w:eastAsia="Times New Roman" w:hAnsi="Times"/>
        </w:rPr>
        <w:t xml:space="preserve">000 złotych, jeżeli zasadność dochodzonego roszczenia nie budzi </w:t>
      </w:r>
      <w:r w:rsidRPr="0021062D">
        <w:rPr>
          <w:rFonts w:ascii="Times" w:eastAsia="Times New Roman" w:hAnsi="Times"/>
          <w:color w:val="0D0D0D"/>
        </w:rPr>
        <w:t xml:space="preserve">wątpliwości i dochodzone roszczenie </w:t>
      </w:r>
      <w:ins w:id="129" w:author="Autor">
        <w:r w:rsidR="00764B20">
          <w:rPr>
            <w:rFonts w:ascii="Times" w:eastAsia="Times New Roman" w:hAnsi="Times"/>
            <w:color w:val="0D0D0D"/>
          </w:rPr>
          <w:t xml:space="preserve">jest </w:t>
        </w:r>
      </w:ins>
      <w:r w:rsidRPr="0021062D">
        <w:rPr>
          <w:rFonts w:ascii="Times" w:eastAsia="Times New Roman" w:hAnsi="Times"/>
          <w:color w:val="0D0D0D"/>
        </w:rPr>
        <w:t>udowodnione</w:t>
      </w:r>
      <w:del w:id="130" w:author="Autor">
        <w:r w:rsidRPr="0021062D" w:rsidDel="00764B20">
          <w:rPr>
            <w:rFonts w:ascii="Times" w:eastAsia="Times New Roman" w:hAnsi="Times"/>
            <w:color w:val="0D0D0D"/>
          </w:rPr>
          <w:delText xml:space="preserve"> jest</w:delText>
        </w:r>
      </w:del>
      <w:r w:rsidRPr="0021062D">
        <w:rPr>
          <w:rFonts w:ascii="Times" w:eastAsia="Times New Roman" w:hAnsi="Times"/>
          <w:color w:val="0D0D0D"/>
        </w:rPr>
        <w:t xml:space="preserve"> dołączonym do wniosku dokumentem, a w szczególności:</w:t>
      </w:r>
    </w:p>
    <w:p w14:paraId="5A847B1E" w14:textId="3226DB80"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1)</w:t>
      </w:r>
      <w:r w:rsidR="0007512F">
        <w:tab/>
      </w:r>
      <w:r w:rsidRPr="0021062D">
        <w:rPr>
          <w:rFonts w:ascii="Times" w:eastAsia="Times New Roman" w:hAnsi="Times"/>
        </w:rPr>
        <w:t>dokumentem urzędowym;</w:t>
      </w:r>
    </w:p>
    <w:p w14:paraId="27740F28" w14:textId="2D262A61"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2)</w:t>
      </w:r>
      <w:r w:rsidR="0007512F">
        <w:tab/>
      </w:r>
      <w:r w:rsidRPr="0021062D">
        <w:rPr>
          <w:rFonts w:ascii="Times" w:eastAsia="Times New Roman" w:hAnsi="Times"/>
        </w:rPr>
        <w:t>zaakceptowanym przez dłużnika rachunkiem;</w:t>
      </w:r>
    </w:p>
    <w:p w14:paraId="2A764288" w14:textId="7B48FAF3"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3)</w:t>
      </w:r>
      <w:r w:rsidR="0007512F">
        <w:tab/>
      </w:r>
      <w:r w:rsidRPr="0021062D">
        <w:rPr>
          <w:rFonts w:ascii="Times" w:eastAsia="Times New Roman" w:hAnsi="Times"/>
        </w:rPr>
        <w:t>wezwaniem dłużnika do zapłaty i pisemnym oświadczeniem dłużnika o uznaniu długu.</w:t>
      </w:r>
    </w:p>
    <w:p w14:paraId="15E31C72"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 2. Miesięcznie notariusz może wydać nie więcej niż 200 notarialnych nakazów zapłaty.</w:t>
      </w:r>
    </w:p>
    <w:p w14:paraId="44C70E5E" w14:textId="540BCDE5"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Art. 105b. § 1. Wniosek o wydanie notarialnego nakazu zapłaty zawiera: imię </w:t>
      </w:r>
      <w:r w:rsidRPr="0021062D">
        <w:rPr>
          <w:rFonts w:ascii="Times" w:eastAsia="Times New Roman" w:hAnsi="Times"/>
        </w:rPr>
        <w:br/>
        <w:t xml:space="preserve">i nazwisko wnioskodawcy lub inne oznaczenia w przypadku wnioskodawcy niebędącego osobą fizyczną, adres do doręczeń wnioskodawcy, numery identyfikacyjne wnioskodawcy, jak również imię i nazwisko osoby zobowiązanej lub inne oznaczenia </w:t>
      </w:r>
      <w:r w:rsidRPr="0021062D">
        <w:rPr>
          <w:rFonts w:ascii="Times" w:eastAsia="Times New Roman" w:hAnsi="Times"/>
        </w:rPr>
        <w:br/>
        <w:t xml:space="preserve">w przypadku osoby zobowiązanej niebędącej osobą fizyczną oraz o ile to możliwe numery identyfikacyjne osoby zobowiązanej. Wniosek składa się na urzędowym formularzu, którego wzór został określony w </w:t>
      </w:r>
      <w:ins w:id="131" w:author="Autor">
        <w:r w:rsidR="003C0957">
          <w:rPr>
            <w:rFonts w:ascii="Times" w:eastAsia="Times New Roman" w:hAnsi="Times"/>
          </w:rPr>
          <w:t>przepisach</w:t>
        </w:r>
      </w:ins>
      <w:del w:id="132" w:author="Autor">
        <w:r w:rsidRPr="0021062D" w:rsidDel="003C0957">
          <w:rPr>
            <w:rFonts w:ascii="Times" w:eastAsia="Times New Roman" w:hAnsi="Times"/>
          </w:rPr>
          <w:delText>rozporządzeniu</w:delText>
        </w:r>
      </w:del>
      <w:r w:rsidRPr="0021062D">
        <w:rPr>
          <w:rFonts w:ascii="Times" w:eastAsia="Times New Roman" w:hAnsi="Times"/>
        </w:rPr>
        <w:t xml:space="preserve"> wydany</w:t>
      </w:r>
      <w:ins w:id="133" w:author="Autor">
        <w:r w:rsidR="003C0957">
          <w:rPr>
            <w:rFonts w:ascii="Times" w:eastAsia="Times New Roman" w:hAnsi="Times"/>
          </w:rPr>
          <w:t>ch</w:t>
        </w:r>
      </w:ins>
      <w:del w:id="134" w:author="Autor">
        <w:r w:rsidRPr="0021062D" w:rsidDel="003C0957">
          <w:rPr>
            <w:rFonts w:ascii="Times" w:eastAsia="Times New Roman" w:hAnsi="Times"/>
          </w:rPr>
          <w:delText>m</w:delText>
        </w:r>
      </w:del>
      <w:r w:rsidRPr="0021062D">
        <w:rPr>
          <w:rFonts w:ascii="Times" w:eastAsia="Times New Roman" w:hAnsi="Times"/>
        </w:rPr>
        <w:t xml:space="preserve"> na podstawie art. 105k.</w:t>
      </w:r>
    </w:p>
    <w:p w14:paraId="237EF488"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Do wniosku należy dołączyć:</w:t>
      </w:r>
    </w:p>
    <w:p w14:paraId="5877CAB7" w14:textId="05C10005" w:rsidR="0021062D" w:rsidRPr="0021062D" w:rsidRDefault="0021062D" w:rsidP="0021062D">
      <w:pPr>
        <w:widowControl/>
        <w:suppressAutoHyphens/>
        <w:ind w:left="510" w:firstLine="510"/>
        <w:jc w:val="both"/>
        <w:rPr>
          <w:rFonts w:ascii="Times" w:eastAsia="Times New Roman" w:hAnsi="Times"/>
          <w:color w:val="0D0D0D"/>
        </w:rPr>
      </w:pPr>
      <w:r w:rsidRPr="0021062D">
        <w:rPr>
          <w:rFonts w:ascii="Times" w:eastAsia="Times New Roman" w:hAnsi="Times"/>
          <w:color w:val="0D0D0D"/>
        </w:rPr>
        <w:t>1)</w:t>
      </w:r>
      <w:r w:rsidR="0007512F">
        <w:tab/>
      </w:r>
      <w:r w:rsidRPr="0021062D">
        <w:rPr>
          <w:rFonts w:ascii="Times" w:eastAsia="Times New Roman" w:hAnsi="Times"/>
          <w:color w:val="0D0D0D"/>
        </w:rPr>
        <w:t>dokument, o którym mowa w art. 105a, lub inne dokumenty uzasadniające roszczenie;</w:t>
      </w:r>
    </w:p>
    <w:p w14:paraId="06A8A8FF" w14:textId="6EC3FF5B"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2)</w:t>
      </w:r>
      <w:r w:rsidR="0007512F">
        <w:tab/>
      </w:r>
      <w:r w:rsidRPr="0021062D">
        <w:rPr>
          <w:rFonts w:ascii="Times" w:eastAsia="Times New Roman" w:hAnsi="Times"/>
        </w:rPr>
        <w:t xml:space="preserve">pełnomocnictwo, jeśli wniosek składa pełnomocnik; </w:t>
      </w:r>
    </w:p>
    <w:p w14:paraId="0F68024D" w14:textId="53223543"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3)</w:t>
      </w:r>
      <w:r w:rsidR="0007512F">
        <w:tab/>
      </w:r>
      <w:r w:rsidRPr="0021062D">
        <w:rPr>
          <w:rFonts w:ascii="Times" w:eastAsia="Times New Roman" w:hAnsi="Times"/>
        </w:rPr>
        <w:t>odpis wniosku i załączników dla osoby, która ma być zobowiązana do wykonania notarialnego nakazu zapłaty;</w:t>
      </w:r>
    </w:p>
    <w:p w14:paraId="242CF846" w14:textId="31380861"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4)</w:t>
      </w:r>
      <w:r w:rsidR="0007512F">
        <w:tab/>
      </w:r>
      <w:r w:rsidRPr="0021062D">
        <w:rPr>
          <w:rFonts w:ascii="Times" w:eastAsia="Times New Roman" w:hAnsi="Times"/>
        </w:rPr>
        <w:t>oświadczenie wnioskodawcy, że nie jest w toku lub nie toczyła się inna sprawa</w:t>
      </w:r>
      <w:r w:rsidRPr="0021062D">
        <w:rPr>
          <w:rFonts w:ascii="Times" w:eastAsia="Times New Roman" w:hAnsi="Times"/>
        </w:rPr>
        <w:br/>
        <w:t xml:space="preserve">o roszczenie objęte wnioskiem o wydanie notarialnego nakazu zapłaty wraz z klauzulą ,,Jestem świadomy odpowiedzialności karnej za złożenie fałszywego oświadczenia”, która zastępuje pouczenie organu uprawnionego do odebrania oświadczenia </w:t>
      </w:r>
      <w:r w:rsidRPr="0021062D">
        <w:rPr>
          <w:rFonts w:ascii="Times" w:eastAsia="Times New Roman" w:hAnsi="Times"/>
        </w:rPr>
        <w:br/>
        <w:t xml:space="preserve">o odpowiedzialności karnej za złożenie fałszywego oświadczenia. </w:t>
      </w:r>
    </w:p>
    <w:p w14:paraId="6C3D6706"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105c. § 1. W notarialnym nakazie zapłaty nakazuje się osobie zobowiązanej, żeby w ciągu dwóch tygodni od doręczenia tego nakazu uiściła określone w nakazie zapłaty należności w całości wraz z kosztami za wydanie nakazu albo w tym terminie wniosła sprzeciw do notariusza.</w:t>
      </w:r>
    </w:p>
    <w:p w14:paraId="0AA649F8"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2. Notarialny nakaz zapłaty zawiera także: </w:t>
      </w:r>
    </w:p>
    <w:p w14:paraId="28705B14"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1)</w:t>
      </w:r>
      <w:r w:rsidRPr="0021062D">
        <w:rPr>
          <w:rFonts w:ascii="Times" w:eastAsia="Times New Roman" w:hAnsi="Times"/>
        </w:rPr>
        <w:tab/>
        <w:t>imię i nazwisko notariusza oraz wskazanie kancelarii notarialnej;</w:t>
      </w:r>
    </w:p>
    <w:p w14:paraId="7962D9A4" w14:textId="7D07A954"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2)</w:t>
      </w:r>
      <w:r w:rsidRPr="0021062D">
        <w:rPr>
          <w:rFonts w:ascii="Times" w:eastAsia="Times New Roman" w:hAnsi="Times"/>
        </w:rPr>
        <w:tab/>
        <w:t xml:space="preserve">imię i nazwisko wnioskodawcy oraz osoby zobowiązanej, a jeżeli nakaz został wydany na rzecz </w:t>
      </w:r>
      <w:ins w:id="135" w:author="Autor">
        <w:r w:rsidR="00154CD5" w:rsidRPr="00154CD5">
          <w:rPr>
            <w:rFonts w:ascii="Times" w:eastAsia="Times New Roman" w:hAnsi="Times"/>
          </w:rPr>
          <w:t>osob</w:t>
        </w:r>
        <w:r w:rsidR="00154CD5">
          <w:rPr>
            <w:rFonts w:ascii="Times" w:eastAsia="Times New Roman" w:hAnsi="Times"/>
          </w:rPr>
          <w:t>y</w:t>
        </w:r>
        <w:r w:rsidR="00154CD5" w:rsidRPr="00154CD5">
          <w:rPr>
            <w:rFonts w:ascii="Times" w:eastAsia="Times New Roman" w:hAnsi="Times"/>
          </w:rPr>
          <w:t xml:space="preserve"> niebędącej osobą fizyczną </w:t>
        </w:r>
      </w:ins>
      <w:r w:rsidRPr="0021062D">
        <w:rPr>
          <w:rFonts w:ascii="Times" w:eastAsia="Times New Roman" w:hAnsi="Times"/>
        </w:rPr>
        <w:t>lub przeciwko</w:t>
      </w:r>
      <w:ins w:id="136" w:author="Autor">
        <w:r w:rsidR="00154CD5">
          <w:rPr>
            <w:rFonts w:ascii="Times" w:eastAsia="Times New Roman" w:hAnsi="Times"/>
          </w:rPr>
          <w:t xml:space="preserve"> niej </w:t>
        </w:r>
      </w:ins>
      <w:del w:id="137" w:author="Autor">
        <w:r w:rsidRPr="0021062D" w:rsidDel="006B6A76">
          <w:rPr>
            <w:rFonts w:ascii="Times" w:eastAsia="Times New Roman" w:hAnsi="Times"/>
          </w:rPr>
          <w:delText xml:space="preserve"> osobie niebędącej osobą fizyczną </w:delText>
        </w:r>
      </w:del>
      <w:r w:rsidRPr="0021062D">
        <w:rPr>
          <w:rFonts w:ascii="Times" w:eastAsia="Times New Roman" w:hAnsi="Times"/>
        </w:rPr>
        <w:t>– jej nazwę, siedzibę oraz adres do doręczeń;</w:t>
      </w:r>
    </w:p>
    <w:p w14:paraId="60445E70"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3)</w:t>
      </w:r>
      <w:r w:rsidRPr="0021062D">
        <w:rPr>
          <w:rFonts w:ascii="Times" w:eastAsia="Times New Roman" w:hAnsi="Times"/>
        </w:rPr>
        <w:tab/>
        <w:t>wskazanie daty złożenia wniosku o wydanie notarialnego nakazu zapłaty;</w:t>
      </w:r>
    </w:p>
    <w:p w14:paraId="39E7E440"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4)</w:t>
      </w:r>
      <w:r w:rsidRPr="0021062D">
        <w:rPr>
          <w:rFonts w:ascii="Times" w:eastAsia="Times New Roman" w:hAnsi="Times"/>
        </w:rPr>
        <w:tab/>
        <w:t>podpis notariusza;</w:t>
      </w:r>
    </w:p>
    <w:p w14:paraId="102C44DE"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5)</w:t>
      </w:r>
      <w:r w:rsidRPr="0021062D">
        <w:rPr>
          <w:rFonts w:ascii="Times" w:eastAsia="Times New Roman" w:hAnsi="Times"/>
        </w:rPr>
        <w:tab/>
        <w:t xml:space="preserve">pouczenie o sposobie i terminie wniesienia sprzeciwu od nakazu zapłaty </w:t>
      </w:r>
      <w:r w:rsidRPr="0021062D">
        <w:rPr>
          <w:rFonts w:ascii="Times" w:eastAsia="Times New Roman" w:hAnsi="Times"/>
        </w:rPr>
        <w:br/>
        <w:t>oraz o skutkach niezaskarżenia nakazu zapłaty.</w:t>
      </w:r>
    </w:p>
    <w:p w14:paraId="0D5AB56B" w14:textId="5862A24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Wraz z nakazem zapłaty notariusz doręcza osobie zobowiązanej formularz sprzeciwu wraz z wnioskiem o restytucję terminu, którego wzór został określony</w:t>
      </w:r>
      <w:r w:rsidRPr="0021062D">
        <w:rPr>
          <w:rFonts w:ascii="Times" w:eastAsia="Times New Roman" w:hAnsi="Times"/>
        </w:rPr>
        <w:br/>
        <w:t xml:space="preserve">w </w:t>
      </w:r>
      <w:ins w:id="138" w:author="Autor">
        <w:r w:rsidR="006C02DA">
          <w:rPr>
            <w:rFonts w:ascii="Times" w:eastAsia="Times New Roman" w:hAnsi="Times"/>
          </w:rPr>
          <w:t>przepisach</w:t>
        </w:r>
      </w:ins>
      <w:del w:id="139" w:author="Autor">
        <w:r w:rsidRPr="0021062D" w:rsidDel="006C02DA">
          <w:rPr>
            <w:rFonts w:ascii="Times" w:eastAsia="Times New Roman" w:hAnsi="Times"/>
          </w:rPr>
          <w:delText>rozporządzeniu Ministra Sprawiedliwości</w:delText>
        </w:r>
      </w:del>
      <w:r w:rsidRPr="0021062D">
        <w:rPr>
          <w:rFonts w:ascii="Times" w:eastAsia="Times New Roman" w:hAnsi="Times"/>
        </w:rPr>
        <w:t xml:space="preserve"> wydany</w:t>
      </w:r>
      <w:ins w:id="140" w:author="Autor">
        <w:r w:rsidR="00472802">
          <w:rPr>
            <w:rFonts w:ascii="Times" w:eastAsia="Times New Roman" w:hAnsi="Times"/>
          </w:rPr>
          <w:t>ch</w:t>
        </w:r>
      </w:ins>
      <w:del w:id="141" w:author="Autor">
        <w:r w:rsidRPr="0021062D" w:rsidDel="00472802">
          <w:rPr>
            <w:rFonts w:ascii="Times" w:eastAsia="Times New Roman" w:hAnsi="Times"/>
          </w:rPr>
          <w:delText>m</w:delText>
        </w:r>
      </w:del>
      <w:r w:rsidRPr="0021062D">
        <w:rPr>
          <w:rFonts w:ascii="Times" w:eastAsia="Times New Roman" w:hAnsi="Times"/>
        </w:rPr>
        <w:t xml:space="preserve"> na podstawie art. 105k. </w:t>
      </w:r>
    </w:p>
    <w:p w14:paraId="6BEE8942"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105d. § 1. Notarialny nakaz zapłaty nie może być wydany, jeżeli:</w:t>
      </w:r>
    </w:p>
    <w:p w14:paraId="39149C71"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1) zasadność roszczenia budzi wątpliwości;</w:t>
      </w:r>
    </w:p>
    <w:p w14:paraId="66C27171"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2) roszczenie stało się wymagalne wcześniej niż w okresie trzech lat przed złożeniem wniosku o wydanie notarialnego nakazu zapłaty;</w:t>
      </w:r>
    </w:p>
    <w:p w14:paraId="4C86E673"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3) wniosek nie spełnia warunków formalnych, o których mowa w art. 105b, </w:t>
      </w:r>
      <w:r w:rsidRPr="0021062D">
        <w:rPr>
          <w:rFonts w:ascii="Times" w:eastAsia="Times New Roman" w:hAnsi="Times"/>
        </w:rPr>
        <w:br/>
        <w:t>w szczególności nie został złożony na urzędowym formularzu;</w:t>
      </w:r>
    </w:p>
    <w:p w14:paraId="6E43A0EB" w14:textId="77777777" w:rsidR="0021062D" w:rsidRPr="0021062D" w:rsidRDefault="0021062D" w:rsidP="0021062D">
      <w:pPr>
        <w:widowControl/>
        <w:suppressAutoHyphens/>
        <w:ind w:left="510" w:firstLine="510"/>
        <w:jc w:val="both"/>
        <w:rPr>
          <w:rFonts w:ascii="Times" w:eastAsia="Times New Roman" w:hAnsi="Times"/>
          <w:color w:val="0D0D0D"/>
        </w:rPr>
      </w:pPr>
      <w:r w:rsidRPr="0021062D">
        <w:rPr>
          <w:rFonts w:ascii="Times" w:eastAsia="Times New Roman" w:hAnsi="Times"/>
          <w:color w:val="0D0D0D"/>
        </w:rPr>
        <w:t xml:space="preserve">4) o to samo roszczenie </w:t>
      </w:r>
      <w:del w:id="142" w:author="Autor">
        <w:r w:rsidRPr="0021062D" w:rsidDel="00790971">
          <w:rPr>
            <w:rFonts w:ascii="Times" w:eastAsia="Times New Roman" w:hAnsi="Times"/>
            <w:color w:val="0D0D0D"/>
          </w:rPr>
          <w:delText>po</w:delText>
        </w:r>
      </w:del>
      <w:r w:rsidRPr="0021062D">
        <w:rPr>
          <w:rFonts w:ascii="Times" w:eastAsia="Times New Roman" w:hAnsi="Times"/>
          <w:color w:val="0D0D0D"/>
        </w:rPr>
        <w:t>między tymi samymi stronami jest w toku lub została prawomocnie zakończona sprawa wszczęta przed sądem powszechnym.</w:t>
      </w:r>
    </w:p>
    <w:p w14:paraId="33813ABA"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W razie braku podstaw do wydania notarialnego nakazu zapłaty notariusz sporządza protokół o odmowie jego wydania, którego odpis doręcza wnioskodawcy. Odmowa wydania notarialnego nakazu zapłaty nie jest zaskarżalna.</w:t>
      </w:r>
    </w:p>
    <w:p w14:paraId="7FB6C603" w14:textId="19BE78FA" w:rsidR="0021062D" w:rsidRPr="0021062D" w:rsidRDefault="0021062D" w:rsidP="0021062D">
      <w:pPr>
        <w:widowControl/>
        <w:suppressAutoHyphens/>
        <w:ind w:left="510" w:firstLine="510"/>
        <w:jc w:val="both"/>
        <w:rPr>
          <w:rFonts w:ascii="Times" w:eastAsia="Times New Roman" w:hAnsi="Times"/>
        </w:rPr>
      </w:pPr>
      <w:bookmarkStart w:id="143" w:name="_Hlk92119383"/>
      <w:r w:rsidRPr="0021062D">
        <w:rPr>
          <w:rFonts w:ascii="Times" w:eastAsia="Times New Roman" w:hAnsi="Times"/>
        </w:rPr>
        <w:t xml:space="preserve">Art. 105e. </w:t>
      </w:r>
      <w:bookmarkEnd w:id="143"/>
      <w:r w:rsidRPr="0021062D">
        <w:rPr>
          <w:rFonts w:ascii="Times" w:eastAsia="Times New Roman" w:hAnsi="Times"/>
        </w:rPr>
        <w:t>§ 1. Odpis notarialnego nakazu zapłaty doręcza się wnioskodawcy oraz osobie zobowiązanej przez operatora pocztowego w rozumieniu ustawy z dnia 23 listopada 2012 r. – Prawo pocztowe (Dz. U. z 2022 r. poz. 896</w:t>
      </w:r>
      <w:r w:rsidR="00C11FA2">
        <w:t xml:space="preserve"> i 1933</w:t>
      </w:r>
      <w:r w:rsidRPr="0021062D">
        <w:rPr>
          <w:rFonts w:ascii="Times" w:eastAsia="Times New Roman" w:hAnsi="Times"/>
        </w:rPr>
        <w:t>), komornika sądowego, osobiście przez notariusza w kancelarii notarialnej lub przez pracowników kancelarii notarialnej. Osobie prawnej, jak również organizacji, która nie ma osobowości prawnej, doręczeń dokonuje się członkowi organu lub osobie uprawnionej do jej reprezentowania albo do rąk pracownika upoważnionego do odbioru pism. Osobie zobowiązanej do wykonania notarialnego nakazu zapłaty doręcza się odpis nakazu zapłaty wraz z odpisem wniosku o jego wydanie, odpisami załączników do wniosku, formularzem sprzeciwu od notarialnego nakazu zapłaty wraz z wnioskiem o restytucję terminu oraz pouczeniem</w:t>
      </w:r>
      <w:r w:rsidR="00C11FA2">
        <w:t xml:space="preserve"> </w:t>
      </w:r>
      <w:r w:rsidRPr="0021062D">
        <w:rPr>
          <w:rFonts w:ascii="Times" w:eastAsia="Times New Roman" w:hAnsi="Times"/>
        </w:rPr>
        <w:t>o sposobie i terminie wniesienia sprzeciwu oraz skutkach jego niewniesienia.</w:t>
      </w:r>
    </w:p>
    <w:p w14:paraId="21D75621"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2. Przepis § 1 stosuje się do innych doręczeń dokonywanych przez notariusza na podstawie przepisów niniejszego rozdziału.</w:t>
      </w:r>
    </w:p>
    <w:p w14:paraId="5D0FFF56"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Art. 105f. § 1. W razie nieodebrania przez osobę zobowiązaną przesyłki zawierającej notarialny nakaz zapłaty, nakaz ten traci moc.</w:t>
      </w:r>
    </w:p>
    <w:p w14:paraId="49C36DCB"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 2. Niedoręczenie osobie zobowiązanej nakazu zapłaty notariusz stwierdza protokołem, którego odpis doręcza wnioskodawcy.</w:t>
      </w:r>
    </w:p>
    <w:p w14:paraId="6957DFA2" w14:textId="6271BE6D"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Jeżeli po wydaniu nakazu zapłaty okaże się, że osoba zobowiązana w chwili złożenia wniosku o wydanie nakazu zapłaty, nie miała pełnej zdolności do czynności prawnych, organu powołanego do jej reprezentowania, wszczęte jest wobec niej postępowanie o ubezwłasnowolnienie lub postępowanie, o którym mowa w ustawie z dnia 28 lutego 2003 r. – Prawo upadłościowe (Dz. U. z 202</w:t>
      </w:r>
      <w:r w:rsidR="00480DEE">
        <w:t>2</w:t>
      </w:r>
      <w:r w:rsidRPr="0021062D">
        <w:rPr>
          <w:rFonts w:ascii="Times" w:eastAsia="Times New Roman" w:hAnsi="Times"/>
        </w:rPr>
        <w:t xml:space="preserve"> r. poz. 1</w:t>
      </w:r>
      <w:r w:rsidR="00480DEE">
        <w:t>520</w:t>
      </w:r>
      <w:r w:rsidRPr="0021062D">
        <w:rPr>
          <w:rFonts w:ascii="Times" w:eastAsia="Times New Roman" w:hAnsi="Times"/>
        </w:rPr>
        <w:t xml:space="preserve">) lub </w:t>
      </w:r>
      <w:ins w:id="144" w:author="Autor">
        <w:r w:rsidR="00FA0BAE">
          <w:rPr>
            <w:rFonts w:ascii="Times" w:eastAsia="Times New Roman" w:hAnsi="Times"/>
          </w:rPr>
          <w:t xml:space="preserve">w </w:t>
        </w:r>
      </w:ins>
      <w:r w:rsidRPr="0021062D">
        <w:rPr>
          <w:rFonts w:ascii="Times" w:eastAsia="Times New Roman" w:hAnsi="Times"/>
        </w:rPr>
        <w:t xml:space="preserve">ustawie z dnia 15 maja 2015 r. – Prawo restrukturyzacyjne (Dz. U. z 2021 r. poz. 1588 i 2140 oraz </w:t>
      </w:r>
      <w:r w:rsidRPr="0021062D">
        <w:rPr>
          <w:rFonts w:ascii="Times" w:eastAsia="Times New Roman" w:hAnsi="Times"/>
        </w:rPr>
        <w:br/>
        <w:t xml:space="preserve">z 2022 r. poz. 655), </w:t>
      </w:r>
      <w:r w:rsidRPr="0021062D">
        <w:rPr>
          <w:rFonts w:ascii="Times" w:eastAsia="Times New Roman" w:hAnsi="Times"/>
          <w:color w:val="0D0D0D"/>
        </w:rPr>
        <w:t xml:space="preserve">o to samo roszczenie </w:t>
      </w:r>
      <w:del w:id="145" w:author="Autor">
        <w:r w:rsidRPr="0021062D" w:rsidDel="003E3AD6">
          <w:rPr>
            <w:rFonts w:ascii="Times" w:eastAsia="Times New Roman" w:hAnsi="Times"/>
            <w:color w:val="0D0D0D"/>
          </w:rPr>
          <w:delText>po</w:delText>
        </w:r>
      </w:del>
      <w:r w:rsidRPr="0021062D">
        <w:rPr>
          <w:rFonts w:ascii="Times" w:eastAsia="Times New Roman" w:hAnsi="Times"/>
          <w:color w:val="0D0D0D"/>
        </w:rPr>
        <w:t xml:space="preserve">między tymi samymi stronami jest w toku lub została prawomocnie zakończona sprawa wszczęta przed sądem powszechnym, nakaz ten traci moc, co notariusz stwierdza protokołem, którego odpis doręcza wnioskodawcy </w:t>
      </w:r>
      <w:r w:rsidRPr="0021062D">
        <w:rPr>
          <w:rFonts w:ascii="Times" w:eastAsia="Times New Roman" w:hAnsi="Times"/>
        </w:rPr>
        <w:t>oraz osobie zobowiązanej.</w:t>
      </w:r>
    </w:p>
    <w:p w14:paraId="6B2B305A" w14:textId="3F31A70F" w:rsidR="0021062D" w:rsidRPr="0021062D" w:rsidRDefault="0021062D" w:rsidP="0021062D">
      <w:pPr>
        <w:widowControl/>
        <w:suppressAutoHyphens/>
        <w:ind w:left="510" w:firstLine="510"/>
        <w:jc w:val="both"/>
        <w:rPr>
          <w:rFonts w:eastAsia="Times New Roman" w:cs="Times New Roman"/>
          <w:color w:val="FF0000"/>
          <w:szCs w:val="24"/>
        </w:rPr>
      </w:pPr>
      <w:r w:rsidRPr="0021062D">
        <w:rPr>
          <w:rFonts w:ascii="Times" w:eastAsia="Times New Roman" w:hAnsi="Times"/>
        </w:rPr>
        <w:t>Art. 105g. § 1. Sprzeciw od notarialnego nakazu zapłaty wnosi się w formie pisemnej</w:t>
      </w:r>
      <w:ins w:id="146" w:author="Autor">
        <w:r w:rsidR="00864397">
          <w:rPr>
            <w:rFonts w:ascii="Times" w:eastAsia="Times New Roman" w:hAnsi="Times"/>
          </w:rPr>
          <w:t>,</w:t>
        </w:r>
      </w:ins>
      <w:r w:rsidRPr="0021062D">
        <w:rPr>
          <w:rFonts w:ascii="Times" w:eastAsia="Times New Roman" w:hAnsi="Times"/>
        </w:rPr>
        <w:t xml:space="preserve"> w terminie dwutygodniowym od jego doręczenia, do notariusza, który wydał notarialny nakaz zapłaty. W razie braku możliwości wniesienia sprzeciwu do kancelarii notariusza, który wydał notarialny nakaz zapłaty, sprzeciw wnosi się do rady właściwej izby notarialnej, która wyznacza notariusza właściwego do podjęcia dalszych czynności. </w:t>
      </w:r>
    </w:p>
    <w:p w14:paraId="72EAD91D"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2. Do skutecznego wniesienia sprzeciwu niezbędne jest jego podpisanie oraz wyrażenie woli utraty mocy przez notarialny nakaz zapłaty. </w:t>
      </w:r>
    </w:p>
    <w:p w14:paraId="36982772"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3. W razie wniesienia sprzeciwu niespełniającego wymogów, o których mowa </w:t>
      </w:r>
      <w:r w:rsidRPr="0021062D">
        <w:rPr>
          <w:rFonts w:ascii="Times" w:eastAsia="Times New Roman" w:hAnsi="Times"/>
        </w:rPr>
        <w:br/>
        <w:t>w § 2, notariusz wzywa do ich uzupełnienia w terminie tygodniowym pod rygorem odmowy stwierdzenia utraty mocy notarialnego nakazu zapłaty.</w:t>
      </w:r>
    </w:p>
    <w:p w14:paraId="062E0846"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4. Sprzeciw można wnieść przez pełnomocnika, którym może być osoba fizyczna posiadająca pełną zdolność do czynności prawnych. Pełnomocnik jest obowiązany dołączyć do sprzeciwu dokument pełnomocnictwa.</w:t>
      </w:r>
    </w:p>
    <w:p w14:paraId="2F002053"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5. Skuteczne wniesienie sprzeciwu powoduje utratę mocy notarialnego nakazu zapłaty, co notariusz stwierdza protokołem, </w:t>
      </w:r>
      <w:bookmarkStart w:id="147" w:name="_Hlk92185964"/>
      <w:r w:rsidRPr="0021062D">
        <w:rPr>
          <w:rFonts w:ascii="Times" w:eastAsia="Times New Roman" w:hAnsi="Times"/>
        </w:rPr>
        <w:t>którego odpis doręcza wnioskodawcy oraz osobie zobowiązanej.</w:t>
      </w:r>
    </w:p>
    <w:bookmarkEnd w:id="147"/>
    <w:p w14:paraId="32E4E127"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6. W razie nieskutecznego wniesienia sprzeciwu notariusz sporządza protokół, </w:t>
      </w:r>
      <w:r w:rsidRPr="0021062D">
        <w:rPr>
          <w:rFonts w:ascii="Times" w:eastAsia="Times New Roman" w:hAnsi="Times"/>
        </w:rPr>
        <w:br/>
        <w:t xml:space="preserve">w którym odmawia stwierdzenia utraty mocy notarialnego nakazu zapłaty. Odpis protokołu notariusz doręcza wnioskodawcy oraz osobie zobowiązanej. </w:t>
      </w:r>
    </w:p>
    <w:p w14:paraId="119E5635"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7. Do odmowy stwierdzenia utraty mocy notarialnego nakazu zapłaty stosuje się odpowiednio przepisy art. 83.</w:t>
      </w:r>
    </w:p>
    <w:p w14:paraId="025DFC36" w14:textId="00B5B5B2"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 8. Po doręczeniu protokołu stwierdzającego utratę mocy nakazu zapłaty lub po prawomocnym rozpoznaniu zażalenia na odmowę stwierdzenia utraty mocy notarialnego nakazu zapłaty</w:t>
      </w:r>
      <w:ins w:id="148" w:author="Autor">
        <w:r w:rsidR="002C7AF8">
          <w:rPr>
            <w:rFonts w:ascii="Times" w:eastAsia="Times New Roman" w:hAnsi="Times"/>
          </w:rPr>
          <w:t xml:space="preserve"> </w:t>
        </w:r>
        <w:r w:rsidR="002C7AF8" w:rsidRPr="002C7AF8">
          <w:rPr>
            <w:rFonts w:ascii="Times" w:eastAsia="Times New Roman" w:hAnsi="Times"/>
          </w:rPr>
          <w:t>notariusz</w:t>
        </w:r>
      </w:ins>
      <w:del w:id="149" w:author="Autor">
        <w:r w:rsidRPr="0021062D" w:rsidDel="002C7AF8">
          <w:rPr>
            <w:rFonts w:ascii="Times" w:eastAsia="Times New Roman" w:hAnsi="Times"/>
          </w:rPr>
          <w:delText>,</w:delText>
        </w:r>
      </w:del>
      <w:r w:rsidRPr="0021062D">
        <w:rPr>
          <w:rFonts w:ascii="Times" w:eastAsia="Times New Roman" w:hAnsi="Times"/>
        </w:rPr>
        <w:t xml:space="preserve"> na notarialnym nakazie zapłaty </w:t>
      </w:r>
      <w:del w:id="150" w:author="Autor">
        <w:r w:rsidRPr="0021062D" w:rsidDel="006C65D7">
          <w:rPr>
            <w:rFonts w:ascii="Times" w:eastAsia="Times New Roman" w:hAnsi="Times"/>
          </w:rPr>
          <w:delText xml:space="preserve">notariusz </w:delText>
        </w:r>
      </w:del>
      <w:r w:rsidRPr="0021062D">
        <w:rPr>
          <w:rFonts w:ascii="Times" w:eastAsia="Times New Roman" w:hAnsi="Times"/>
        </w:rPr>
        <w:t>niezwłocznie zamieszcza wzmiankę o niewniesieniu sprzeciwu albo o utracie mocy notarialnego nakazu zapłaty.</w:t>
      </w:r>
    </w:p>
    <w:p w14:paraId="6AA145A2"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9. Jeżeli osoba zobowiązana nie złożyła w terminie sprzeciwu od notarialnego nakazu zapłaty bez swojej winy, notariusz na jej wniosek zdecyduje o restytucji terminu.</w:t>
      </w:r>
    </w:p>
    <w:p w14:paraId="47F94387" w14:textId="4F180D1D" w:rsidR="0021062D" w:rsidRPr="0021062D" w:rsidRDefault="0021062D" w:rsidP="0021062D">
      <w:pPr>
        <w:widowControl/>
        <w:suppressAutoHyphens/>
        <w:ind w:left="510" w:firstLine="510"/>
        <w:jc w:val="both"/>
        <w:rPr>
          <w:rFonts w:ascii="Times" w:eastAsia="Times New Roman" w:hAnsi="Times"/>
          <w:color w:val="00B050"/>
        </w:rPr>
      </w:pPr>
      <w:r w:rsidRPr="0021062D">
        <w:rPr>
          <w:rFonts w:ascii="Times" w:eastAsia="Times New Roman" w:hAnsi="Times"/>
        </w:rPr>
        <w:t>§ 10. Wniosek składa się wraz ze sprzeciwem od notarialnego nakazu zapłaty</w:t>
      </w:r>
      <w:r w:rsidRPr="0021062D">
        <w:rPr>
          <w:rFonts w:ascii="Times" w:eastAsia="Times New Roman" w:hAnsi="Times"/>
        </w:rPr>
        <w:br/>
        <w:t>w terminie tygodniowym od dnia ustania przeszkody do złożenia sprzeciwu. Przepis art. 105g § 1</w:t>
      </w:r>
      <w:ins w:id="151" w:author="Autor">
        <w:r w:rsidR="00B9543E" w:rsidRPr="00B9543E">
          <w:rPr>
            <w:rFonts w:ascii="Times" w:eastAsia="Times New Roman" w:hAnsi="Times"/>
          </w:rPr>
          <w:t>–</w:t>
        </w:r>
      </w:ins>
      <w:del w:id="152" w:author="Autor">
        <w:r w:rsidRPr="0021062D" w:rsidDel="00B9543E">
          <w:rPr>
            <w:rFonts w:ascii="Times" w:eastAsia="Times New Roman" w:hAnsi="Times"/>
          </w:rPr>
          <w:delText>-</w:delText>
        </w:r>
      </w:del>
      <w:r w:rsidRPr="0021062D">
        <w:rPr>
          <w:rFonts w:ascii="Times" w:eastAsia="Times New Roman" w:hAnsi="Times"/>
        </w:rPr>
        <w:t>4 stosuje się odpowiednio.</w:t>
      </w:r>
      <w:r w:rsidRPr="0021062D">
        <w:rPr>
          <w:rFonts w:ascii="Times" w:eastAsia="Times New Roman" w:hAnsi="Times"/>
          <w:color w:val="00B050"/>
        </w:rPr>
        <w:t xml:space="preserve"> </w:t>
      </w:r>
    </w:p>
    <w:p w14:paraId="40A05D32" w14:textId="533CC5C1"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11. Notariusz rozpoznaje wniosek w terminie </w:t>
      </w:r>
      <w:r w:rsidRPr="0021062D">
        <w:rPr>
          <w:rFonts w:ascii="Times" w:eastAsia="Times New Roman" w:hAnsi="Times"/>
          <w:color w:val="0D0D0D"/>
        </w:rPr>
        <w:t>7</w:t>
      </w:r>
      <w:r w:rsidRPr="0021062D">
        <w:rPr>
          <w:rFonts w:ascii="Times" w:eastAsia="Times New Roman" w:hAnsi="Times"/>
        </w:rPr>
        <w:t xml:space="preserve"> dni od </w:t>
      </w:r>
      <w:ins w:id="153" w:author="Autor">
        <w:r w:rsidR="00BF2992">
          <w:rPr>
            <w:rFonts w:ascii="Times" w:eastAsia="Times New Roman" w:hAnsi="Times"/>
          </w:rPr>
          <w:t xml:space="preserve">dnia </w:t>
        </w:r>
      </w:ins>
      <w:r w:rsidRPr="0021062D">
        <w:rPr>
          <w:rFonts w:ascii="Times" w:eastAsia="Times New Roman" w:hAnsi="Times"/>
        </w:rPr>
        <w:t>jego otrzymania. Na odmowę restytucji terminu nie przysługuje zażalenie. Na wniosek strony złożony</w:t>
      </w:r>
      <w:r w:rsidRPr="0021062D">
        <w:rPr>
          <w:rFonts w:ascii="Times" w:eastAsia="Times New Roman" w:hAnsi="Times"/>
        </w:rPr>
        <w:br/>
        <w:t>w terminie 7 dni od daty otrzymania odpisu protokołu o odmowie uwzględnienia wniosku notariusz może, po uwzględnieniu całokształtu okoliczności podnoszonych przez stronę, uwzględnić wniosek o restytucję terminu. Przepis art. 83 § 2 stosuje się odpowiednio.</w:t>
      </w:r>
    </w:p>
    <w:p w14:paraId="6324281F" w14:textId="06671007" w:rsidR="0021062D" w:rsidRPr="0021062D" w:rsidRDefault="0021062D" w:rsidP="0021062D">
      <w:pPr>
        <w:widowControl/>
        <w:suppressAutoHyphens/>
        <w:ind w:left="510" w:firstLine="510"/>
        <w:jc w:val="both"/>
        <w:rPr>
          <w:rFonts w:eastAsia="Times New Roman" w:cs="Times New Roman"/>
          <w:color w:val="0D0D0D"/>
          <w:szCs w:val="24"/>
        </w:rPr>
      </w:pPr>
      <w:r w:rsidRPr="0021062D">
        <w:rPr>
          <w:rFonts w:ascii="Times" w:eastAsia="Times New Roman" w:hAnsi="Times"/>
          <w:color w:val="0D0D0D"/>
        </w:rPr>
        <w:t xml:space="preserve">§ 12. </w:t>
      </w:r>
      <w:r w:rsidRPr="0021062D">
        <w:rPr>
          <w:rFonts w:eastAsia="Times New Roman" w:cs="Times New Roman"/>
          <w:color w:val="0D0D0D"/>
          <w:szCs w:val="24"/>
          <w:shd w:val="clear" w:color="auto" w:fill="FFFFFF"/>
        </w:rPr>
        <w:t xml:space="preserve">Oddanie sprzeciwu, wniosku o restytucję terminu lub innego pisma, kierowanego do notariusza w związku z postępowaniem w przedmiocie wydania notarialnego nakazu zapłaty, w formie przesyłki poleconej w polskiej placówce pocztowej operatora pocztowego w rozumieniu ustawy z dnia 23 listopada 2012 r. </w:t>
      </w:r>
      <w:ins w:id="154" w:author="Autor">
        <w:r w:rsidR="00285548" w:rsidRPr="00285548">
          <w:rPr>
            <w:rFonts w:eastAsia="Times New Roman" w:cs="Times New Roman"/>
            <w:color w:val="0D0D0D"/>
            <w:szCs w:val="24"/>
            <w:shd w:val="clear" w:color="auto" w:fill="FFFFFF"/>
          </w:rPr>
          <w:t>–</w:t>
        </w:r>
      </w:ins>
      <w:del w:id="155" w:author="Autor">
        <w:r w:rsidRPr="0021062D" w:rsidDel="00285548">
          <w:rPr>
            <w:rFonts w:eastAsia="Times New Roman" w:cs="Times New Roman"/>
            <w:color w:val="0D0D0D"/>
            <w:szCs w:val="24"/>
            <w:shd w:val="clear" w:color="auto" w:fill="FFFFFF"/>
          </w:rPr>
          <w:delText>-</w:delText>
        </w:r>
      </w:del>
      <w:r w:rsidRPr="0021062D">
        <w:rPr>
          <w:rFonts w:eastAsia="Times New Roman" w:cs="Times New Roman"/>
          <w:color w:val="0D0D0D"/>
          <w:szCs w:val="24"/>
          <w:shd w:val="clear" w:color="auto" w:fill="FFFFFF"/>
        </w:rPr>
        <w:t xml:space="preserve"> Prawo pocztowe lub w placówce podmiotu zajmującego się doręczaniem korespondencji na terenie Unii Europejskiej, jest równoznaczne z wniesieniem go do notariusza.</w:t>
      </w:r>
    </w:p>
    <w:p w14:paraId="7D2408BF"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Art. 105h. </w:t>
      </w:r>
      <w:bookmarkStart w:id="156" w:name="_Hlk92190733"/>
      <w:r w:rsidRPr="0021062D">
        <w:rPr>
          <w:rFonts w:ascii="Times" w:eastAsia="Times New Roman" w:hAnsi="Times"/>
        </w:rPr>
        <w:t>§ 1</w:t>
      </w:r>
      <w:bookmarkEnd w:id="156"/>
      <w:r w:rsidRPr="0021062D">
        <w:rPr>
          <w:rFonts w:ascii="Times" w:eastAsia="Times New Roman" w:hAnsi="Times"/>
        </w:rPr>
        <w:t>. Na wniosek osoby wnoszącej o wydanie notarialnego nakazu zapłaty lub osoby, której dotyczył wniosek, notariusz wydaje wypis notarialnego nakazu zapłaty wraz ze wzmianką o niewniesieniu sprzeciwu albo o utracie mocy notarialnego nakazu zapłaty.</w:t>
      </w:r>
    </w:p>
    <w:p w14:paraId="6A707F45"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 2. Wypis notarialnego nakazu zapłaty wraz z odpowiednią wzmianką notariusz wydaje na żądanie sądu lub prokuratora. </w:t>
      </w:r>
    </w:p>
    <w:p w14:paraId="78CF6BE1"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3. W pozostałym zakresie do wydawania wypisów, odpisów i wyciągów oraz przechowywania notarialnych nakazów zapłaty stosuje się przepisy rozdziału 9.</w:t>
      </w:r>
    </w:p>
    <w:p w14:paraId="486A9392"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t xml:space="preserve">Art. 105i. Klauzulę wykonalności notarialnemu nakazowi zapłaty nadaje sąd rejonowy ogólnej właściwości osoby zobowiązanej. </w:t>
      </w:r>
    </w:p>
    <w:p w14:paraId="3BAC1331"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rPr>
        <w:lastRenderedPageBreak/>
        <w:t xml:space="preserve">Art. 105j. </w:t>
      </w:r>
      <w:bookmarkStart w:id="157" w:name="_Hlk103594378"/>
      <w:r w:rsidRPr="0021062D">
        <w:rPr>
          <w:rFonts w:ascii="Times" w:eastAsia="Times New Roman" w:hAnsi="Times"/>
        </w:rPr>
        <w:t>§ 1. Jeżeli warunki techniczne i organizacyjne kancelarii notariusza to umożliwiają, notarialny nakaz zapłaty może być wydany przy wykorzystaniu systemu teleinformatycznego.</w:t>
      </w:r>
    </w:p>
    <w:p w14:paraId="53691FC2" w14:textId="77777777" w:rsidR="0021062D" w:rsidRPr="0021062D" w:rsidRDefault="0021062D" w:rsidP="0021062D">
      <w:pPr>
        <w:widowControl/>
        <w:suppressAutoHyphens/>
        <w:ind w:left="510" w:firstLine="510"/>
        <w:jc w:val="both"/>
        <w:rPr>
          <w:rFonts w:ascii="Times" w:eastAsia="Times New Roman" w:hAnsi="Times"/>
        </w:rPr>
      </w:pPr>
      <w:r w:rsidRPr="0021062D">
        <w:rPr>
          <w:rFonts w:ascii="Times" w:eastAsia="Times New Roman" w:hAnsi="Times"/>
          <w:color w:val="0D0D0D"/>
        </w:rPr>
        <w:t>§ 2. Minister Sprawiedliwości określi, po zasięgnięciu opinii Krajowej Rady Notarialnej</w:t>
      </w:r>
      <w:del w:id="158" w:author="Autor">
        <w:r w:rsidRPr="0021062D" w:rsidDel="004C3A40">
          <w:rPr>
            <w:rFonts w:ascii="Times" w:eastAsia="Times New Roman" w:hAnsi="Times"/>
            <w:color w:val="0D0D0D"/>
          </w:rPr>
          <w:delText>,</w:delText>
        </w:r>
      </w:del>
      <w:r w:rsidRPr="0021062D">
        <w:rPr>
          <w:rFonts w:ascii="Times" w:eastAsia="Times New Roman" w:hAnsi="Times"/>
          <w:color w:val="0D0D0D"/>
        </w:rPr>
        <w:t xml:space="preserve"> wydanej w terminie 30 dni, w drodze rozporządzenia, minimalną funkcjonalność </w:t>
      </w:r>
      <w:r w:rsidRPr="0021062D">
        <w:rPr>
          <w:rFonts w:ascii="Times" w:eastAsia="Times New Roman" w:hAnsi="Times"/>
        </w:rPr>
        <w:t>oraz warunki organizacyjno-techniczne funkcjonowania systemu teleinformatycznego, o którym mowa w § 1, mając na względzie zapewnienie bezpieczeństwa informatycznego i ochrony danych, jak również sprawność postępowania, ochronę praw uczestników postępowania o wydanie notarialnego nakazu zapłaty oraz możliwość składania jednorazowo wielu pism.</w:t>
      </w:r>
      <w:bookmarkEnd w:id="157"/>
    </w:p>
    <w:p w14:paraId="02F430F8" w14:textId="5F11DC8E" w:rsidR="0021062D" w:rsidRPr="0021062D" w:rsidRDefault="0021062D" w:rsidP="0021062D">
      <w:pPr>
        <w:widowControl/>
        <w:suppressAutoHyphens/>
        <w:ind w:left="510" w:firstLine="510"/>
        <w:jc w:val="both"/>
        <w:rPr>
          <w:rFonts w:ascii="Times" w:eastAsia="Times New Roman" w:hAnsi="Times"/>
          <w:bCs/>
          <w:color w:val="0D0D0D"/>
        </w:rPr>
      </w:pPr>
      <w:r w:rsidRPr="0021062D">
        <w:rPr>
          <w:rFonts w:ascii="Times" w:eastAsia="Times New Roman" w:hAnsi="Times"/>
          <w:color w:val="0D0D0D"/>
        </w:rPr>
        <w:t>Art. 105k. Minister Sprawiedliwości określi, w drodze rozporządzenia, wzór formularza wniosku o wydanie notarialnego nakazu zapłaty, wzór nakazu zapłaty, wzór formularza sprzeciwu od notarialnego nakazu zapłaty wraz z wnioskiem o restytucję terminu oraz wzór niezbędnych pouczeń, co do sposobu ich wypełnienia oraz wnoszenia, a także wzór treści wzmianki o niewniesieniu sprzeciwu od notarialnego nakazu zapłaty albo utracie mocy notarialnego nakazu zapłaty, a także sposób i miejsce bezpłatnego udostępnienia formularzy, mając na uwadze sprawne prowadzenie postępowania</w:t>
      </w:r>
      <w:r w:rsidR="00480DEE">
        <w:t xml:space="preserve"> </w:t>
      </w:r>
      <w:r w:rsidRPr="0021062D">
        <w:rPr>
          <w:rFonts w:ascii="Times" w:eastAsia="Times New Roman" w:hAnsi="Times"/>
          <w:color w:val="0D0D0D"/>
        </w:rPr>
        <w:t xml:space="preserve">o wydanie notarialnego nakazu zapłaty, </w:t>
      </w:r>
      <w:r w:rsidRPr="0021062D">
        <w:rPr>
          <w:rFonts w:ascii="Times" w:eastAsia="Times New Roman" w:hAnsi="Times"/>
          <w:bCs/>
          <w:color w:val="0D0D0D"/>
        </w:rPr>
        <w:t>z uwzględnieniem zasad bezpieczeństwa</w:t>
      </w:r>
      <w:r w:rsidR="00480DEE">
        <w:t xml:space="preserve"> </w:t>
      </w:r>
      <w:r w:rsidRPr="0021062D">
        <w:rPr>
          <w:rFonts w:ascii="Times" w:eastAsia="Times New Roman" w:hAnsi="Times"/>
          <w:color w:val="0D0D0D"/>
        </w:rPr>
        <w:t>i zapewnienia możliwości obrony praw uczestników tego postępowania</w:t>
      </w:r>
      <w:ins w:id="159" w:author="Autor">
        <w:r w:rsidR="00FB25DE">
          <w:rPr>
            <w:rFonts w:ascii="Times" w:eastAsia="Times New Roman" w:hAnsi="Times"/>
            <w:color w:val="0D0D0D"/>
          </w:rPr>
          <w:t>.</w:t>
        </w:r>
      </w:ins>
      <w:r w:rsidRPr="0021062D">
        <w:rPr>
          <w:rFonts w:ascii="Times" w:eastAsia="Times New Roman" w:hAnsi="Times"/>
          <w:color w:val="0D0D0D"/>
        </w:rPr>
        <w:t>”.</w:t>
      </w:r>
    </w:p>
    <w:p w14:paraId="6D074540" w14:textId="5AC162DD" w:rsidR="0021062D" w:rsidRPr="0021062D" w:rsidRDefault="0021062D" w:rsidP="00E61D8D">
      <w:pPr>
        <w:pStyle w:val="ARTartustawynprozporzdzenia"/>
        <w:rPr>
          <w:rFonts w:eastAsia="Times New Roman"/>
        </w:rPr>
      </w:pPr>
      <w:r w:rsidRPr="0021062D">
        <w:rPr>
          <w:rFonts w:eastAsia="Times New Roman"/>
          <w:b/>
        </w:rPr>
        <w:t>Art. 2.</w:t>
      </w:r>
      <w:r w:rsidRPr="0021062D">
        <w:rPr>
          <w:rFonts w:eastAsia="Times New Roman"/>
        </w:rPr>
        <w:t xml:space="preserve"> W ustawie z dnia 23 kwietnia 1964 r. – Kodeks cywilny (Dz. U. z 202</w:t>
      </w:r>
      <w:r w:rsidR="00480DEE">
        <w:t>2</w:t>
      </w:r>
      <w:r w:rsidRPr="0021062D">
        <w:rPr>
          <w:rFonts w:eastAsia="Times New Roman"/>
        </w:rPr>
        <w:t xml:space="preserve">  r. </w:t>
      </w:r>
      <w:r w:rsidRPr="0021062D">
        <w:rPr>
          <w:rFonts w:eastAsia="Times New Roman"/>
        </w:rPr>
        <w:br/>
        <w:t xml:space="preserve">poz. </w:t>
      </w:r>
      <w:r w:rsidR="00480DEE">
        <w:t>1360</w:t>
      </w:r>
      <w:r w:rsidRPr="0021062D">
        <w:rPr>
          <w:rFonts w:eastAsia="Times New Roman"/>
        </w:rPr>
        <w:t xml:space="preserve">) w art. 121 w pkt 6 kropkę zastępuje się średnikiem i dodaje się pkt 7 w brzmieniu: </w:t>
      </w:r>
    </w:p>
    <w:p w14:paraId="4AF89A11" w14:textId="0A68BDF7" w:rsidR="0021062D" w:rsidRPr="0021062D" w:rsidRDefault="0021062D" w:rsidP="00E61D8D">
      <w:pPr>
        <w:pStyle w:val="ZPKTzmpktartykuempunktem"/>
        <w:rPr>
          <w:rFonts w:eastAsia="Times New Roman"/>
        </w:rPr>
      </w:pPr>
      <w:r w:rsidRPr="0021062D">
        <w:rPr>
          <w:rFonts w:eastAsia="Times New Roman"/>
        </w:rPr>
        <w:t>„7)</w:t>
      </w:r>
      <w:r w:rsidR="00480DEE">
        <w:tab/>
      </w:r>
      <w:r w:rsidRPr="0021062D">
        <w:rPr>
          <w:rFonts w:eastAsia="Times New Roman"/>
        </w:rPr>
        <w:t xml:space="preserve">co do roszczeń objętych wnioskiem o wydanie notarialnego nakazu zapłaty – do czasu zamieszczenia wzmianki, o której mowa w art. 105g § 8 ustawy z dnia </w:t>
      </w:r>
      <w:r w:rsidR="007A57F9">
        <w:br/>
      </w:r>
      <w:r w:rsidRPr="0021062D">
        <w:rPr>
          <w:rFonts w:eastAsia="Times New Roman"/>
        </w:rPr>
        <w:t>14 lutego 1991 r. – Prawo o notariacie (Dz. U. z 2022 r. poz. 1799).”.</w:t>
      </w:r>
      <w:bookmarkStart w:id="160" w:name="_Hlk92885396"/>
    </w:p>
    <w:p w14:paraId="3E3B6BA5" w14:textId="1BF0158C" w:rsidR="0021062D" w:rsidRPr="0021062D" w:rsidRDefault="0021062D" w:rsidP="0021062D">
      <w:pPr>
        <w:widowControl/>
        <w:suppressAutoHyphens/>
        <w:spacing w:before="120"/>
        <w:ind w:firstLine="510"/>
        <w:jc w:val="both"/>
        <w:rPr>
          <w:rFonts w:eastAsia="Times New Roman" w:cs="Times New Roman"/>
          <w:szCs w:val="24"/>
        </w:rPr>
      </w:pPr>
      <w:r w:rsidRPr="0021062D">
        <w:rPr>
          <w:rFonts w:ascii="Times" w:eastAsia="Times New Roman" w:hAnsi="Times"/>
          <w:b/>
        </w:rPr>
        <w:t>Art.</w:t>
      </w:r>
      <w:r w:rsidR="00E61D8D">
        <w:t xml:space="preserve"> </w:t>
      </w:r>
      <w:r w:rsidRPr="0021062D">
        <w:rPr>
          <w:rFonts w:ascii="Times" w:eastAsia="Times New Roman" w:hAnsi="Times"/>
          <w:b/>
        </w:rPr>
        <w:t>3.</w:t>
      </w:r>
      <w:r w:rsidRPr="0021062D">
        <w:rPr>
          <w:rFonts w:ascii="Times" w:eastAsia="Times New Roman" w:hAnsi="Times"/>
        </w:rPr>
        <w:t xml:space="preserve"> </w:t>
      </w:r>
      <w:bookmarkEnd w:id="160"/>
      <w:r w:rsidRPr="0021062D">
        <w:rPr>
          <w:rFonts w:ascii="Times" w:eastAsia="Times New Roman" w:hAnsi="Times"/>
        </w:rPr>
        <w:t xml:space="preserve">W ustawie z dnia 17 listopada 1964 r. – Kodeks postępowania cywilnego </w:t>
      </w:r>
      <w:r w:rsidR="007A57F9">
        <w:br/>
      </w:r>
      <w:r w:rsidRPr="0021062D">
        <w:rPr>
          <w:rFonts w:ascii="Times" w:eastAsia="Times New Roman" w:hAnsi="Times"/>
        </w:rPr>
        <w:t>(Dz. U. z 2021 r. poz. 1805,</w:t>
      </w:r>
      <w:r w:rsidR="00C80211">
        <w:t xml:space="preserve"> z późn. zm.</w:t>
      </w:r>
      <w:commentRangeStart w:id="161"/>
      <w:r w:rsidR="00C80211">
        <w:rPr>
          <w:rStyle w:val="Odwoanieprzypisudolnego"/>
        </w:rPr>
        <w:footnoteReference w:id="2"/>
      </w:r>
      <w:del w:id="165" w:author="Autor">
        <w:r w:rsidR="00C80211" w:rsidDel="007D6862">
          <w:delText xml:space="preserve"> </w:delText>
        </w:r>
        <w:r w:rsidRPr="0021062D" w:rsidDel="007D6862">
          <w:rPr>
            <w:rFonts w:ascii="Times" w:eastAsia="Times New Roman" w:hAnsi="Times"/>
          </w:rPr>
          <w:delText xml:space="preserve"> </w:delText>
        </w:r>
      </w:del>
      <w:r w:rsidRPr="0021062D">
        <w:rPr>
          <w:rFonts w:eastAsia="Times New Roman" w:cs="Times New Roman"/>
          <w:szCs w:val="24"/>
        </w:rPr>
        <w:t xml:space="preserve">) </w:t>
      </w:r>
      <w:commentRangeEnd w:id="161"/>
      <w:r w:rsidR="00F10C1A">
        <w:rPr>
          <w:rStyle w:val="Odwoaniedokomentarza"/>
          <w:rFonts w:ascii="Times" w:eastAsia="Times New Roman" w:hAnsi="Times" w:cs="Times New Roman"/>
        </w:rPr>
        <w:commentReference w:id="161"/>
      </w:r>
      <w:r w:rsidRPr="0021062D">
        <w:rPr>
          <w:rFonts w:eastAsia="Times New Roman" w:cs="Times New Roman"/>
          <w:szCs w:val="24"/>
        </w:rPr>
        <w:t>wprowadza się następujące zmiany:</w:t>
      </w:r>
    </w:p>
    <w:p w14:paraId="089D813F" w14:textId="5DC93D4F" w:rsidR="0021062D" w:rsidRPr="0021062D" w:rsidRDefault="0021062D" w:rsidP="0021062D">
      <w:pPr>
        <w:pBdr>
          <w:top w:val="nil"/>
          <w:left w:val="nil"/>
          <w:bottom w:val="nil"/>
          <w:right w:val="nil"/>
          <w:between w:val="nil"/>
        </w:pBdr>
        <w:autoSpaceDE/>
        <w:autoSpaceDN/>
        <w:adjustRightInd/>
        <w:rPr>
          <w:rFonts w:eastAsia="Times New Roman" w:cs="Times New Roman"/>
          <w:color w:val="0D0D0D"/>
          <w:szCs w:val="24"/>
        </w:rPr>
      </w:pPr>
      <w:r w:rsidRPr="0021062D">
        <w:rPr>
          <w:rFonts w:eastAsia="Times New Roman" w:cs="Times New Roman"/>
          <w:color w:val="0D0D0D"/>
          <w:szCs w:val="24"/>
        </w:rPr>
        <w:t>1)</w:t>
      </w:r>
      <w:r w:rsidR="007A57F9">
        <w:tab/>
      </w:r>
      <w:r w:rsidRPr="0021062D">
        <w:rPr>
          <w:rFonts w:eastAsia="Times New Roman" w:cs="Times New Roman"/>
          <w:color w:val="0D0D0D"/>
          <w:szCs w:val="24"/>
        </w:rPr>
        <w:t>w art. 509</w:t>
      </w:r>
      <w:r w:rsidRPr="0021062D">
        <w:rPr>
          <w:rFonts w:eastAsia="Times New Roman" w:cs="Times New Roman"/>
          <w:color w:val="0D0D0D"/>
          <w:szCs w:val="24"/>
          <w:vertAlign w:val="superscript"/>
        </w:rPr>
        <w:t xml:space="preserve">1 </w:t>
      </w:r>
      <w:r w:rsidRPr="0021062D">
        <w:rPr>
          <w:rFonts w:eastAsia="Times New Roman" w:cs="Times New Roman"/>
          <w:color w:val="0D0D0D"/>
          <w:szCs w:val="24"/>
        </w:rPr>
        <w:t>dodaje się § 5 w brzmieniu:</w:t>
      </w:r>
    </w:p>
    <w:p w14:paraId="1D73FB5F" w14:textId="2A374249" w:rsidR="0021062D" w:rsidRPr="0021062D" w:rsidRDefault="0021062D" w:rsidP="0021062D">
      <w:pPr>
        <w:widowControl/>
        <w:suppressAutoHyphens/>
        <w:ind w:left="851" w:hanging="341"/>
        <w:jc w:val="both"/>
        <w:rPr>
          <w:rFonts w:eastAsia="Times New Roman" w:cs="Times New Roman"/>
          <w:color w:val="0D0D0D"/>
          <w:szCs w:val="24"/>
        </w:rPr>
      </w:pPr>
      <w:r w:rsidRPr="0021062D">
        <w:rPr>
          <w:rFonts w:eastAsia="Times New Roman" w:cs="Times New Roman"/>
          <w:color w:val="0D0D0D"/>
          <w:szCs w:val="24"/>
        </w:rPr>
        <w:t xml:space="preserve">„§ 5. Czynności w postępowaniu wieczystoksięgowym, </w:t>
      </w:r>
      <w:bookmarkStart w:id="166" w:name="_Hlk113442388"/>
      <w:r w:rsidRPr="0021062D">
        <w:rPr>
          <w:rFonts w:eastAsia="Times New Roman" w:cs="Times New Roman"/>
          <w:color w:val="0D0D0D"/>
          <w:szCs w:val="24"/>
        </w:rPr>
        <w:t>o których mowa w art. 79 pkt 1d i 1e ustawy</w:t>
      </w:r>
      <w:r w:rsidRPr="0021062D">
        <w:rPr>
          <w:rFonts w:ascii="Times" w:eastAsia="Times New Roman" w:hAnsi="Times"/>
          <w:color w:val="0D0D0D"/>
        </w:rPr>
        <w:t xml:space="preserve"> </w:t>
      </w:r>
      <w:r w:rsidRPr="0021062D">
        <w:rPr>
          <w:rFonts w:eastAsia="Times New Roman" w:cs="Times New Roman"/>
          <w:color w:val="0D0D0D"/>
          <w:szCs w:val="24"/>
        </w:rPr>
        <w:t xml:space="preserve">z dnia 14 lutego 1991 </w:t>
      </w:r>
      <w:ins w:id="167" w:author="Autor">
        <w:r w:rsidR="00862C7A">
          <w:rPr>
            <w:rFonts w:eastAsia="Times New Roman" w:cs="Times New Roman"/>
            <w:color w:val="0D0D0D"/>
            <w:szCs w:val="24"/>
          </w:rPr>
          <w:t xml:space="preserve">r. </w:t>
        </w:r>
      </w:ins>
      <w:r w:rsidRPr="0021062D">
        <w:rPr>
          <w:rFonts w:eastAsia="Times New Roman" w:cs="Times New Roman"/>
          <w:color w:val="0D0D0D"/>
          <w:szCs w:val="24"/>
        </w:rPr>
        <w:t xml:space="preserve">– Prawo o notariacie (Dz. U. z 2022 r. poz. 1799), </w:t>
      </w:r>
      <w:bookmarkEnd w:id="166"/>
      <w:r w:rsidRPr="0021062D">
        <w:rPr>
          <w:rFonts w:eastAsia="Times New Roman" w:cs="Times New Roman"/>
          <w:color w:val="0D0D0D"/>
          <w:szCs w:val="24"/>
        </w:rPr>
        <w:lastRenderedPageBreak/>
        <w:t>może wykonywać notariusz</w:t>
      </w:r>
      <w:bookmarkStart w:id="168" w:name="_Hlk106971966"/>
      <w:r w:rsidRPr="0021062D">
        <w:rPr>
          <w:rFonts w:eastAsia="Times New Roman" w:cs="Times New Roman"/>
          <w:color w:val="0D0D0D"/>
          <w:szCs w:val="24"/>
        </w:rPr>
        <w:t xml:space="preserve"> posiadający zaświadczenie, o którym mowa </w:t>
      </w:r>
      <w:r w:rsidR="00491F17">
        <w:rPr>
          <w:rFonts w:eastAsia="Times New Roman" w:cs="Times New Roman"/>
          <w:color w:val="0D0D0D"/>
          <w:szCs w:val="24"/>
        </w:rPr>
        <w:br/>
      </w:r>
      <w:r w:rsidRPr="0021062D">
        <w:rPr>
          <w:rFonts w:eastAsia="Times New Roman" w:cs="Times New Roman"/>
          <w:color w:val="0D0D0D"/>
          <w:szCs w:val="24"/>
        </w:rPr>
        <w:t>w art.</w:t>
      </w:r>
      <w:r w:rsidR="00491F17">
        <w:rPr>
          <w:rFonts w:eastAsia="Times New Roman" w:cs="Times New Roman"/>
          <w:color w:val="0D0D0D"/>
          <w:szCs w:val="24"/>
        </w:rPr>
        <w:t xml:space="preserve"> </w:t>
      </w:r>
      <w:r w:rsidRPr="0021062D">
        <w:rPr>
          <w:rFonts w:eastAsia="Times New Roman" w:cs="Times New Roman"/>
          <w:color w:val="0D0D0D"/>
          <w:szCs w:val="24"/>
        </w:rPr>
        <w:t xml:space="preserve">79a § 2 </w:t>
      </w:r>
      <w:ins w:id="169" w:author="Autor">
        <w:r w:rsidR="0065617C">
          <w:rPr>
            <w:rFonts w:eastAsia="Times New Roman" w:cs="Times New Roman"/>
            <w:color w:val="0D0D0D"/>
            <w:szCs w:val="24"/>
          </w:rPr>
          <w:t xml:space="preserve">tej </w:t>
        </w:r>
      </w:ins>
      <w:r w:rsidRPr="0021062D">
        <w:rPr>
          <w:rFonts w:eastAsia="Times New Roman" w:cs="Times New Roman"/>
          <w:color w:val="0D0D0D"/>
          <w:szCs w:val="24"/>
        </w:rPr>
        <w:t>ustawy</w:t>
      </w:r>
      <w:del w:id="170" w:author="Autor">
        <w:r w:rsidRPr="0021062D" w:rsidDel="0065617C">
          <w:rPr>
            <w:rFonts w:eastAsia="Times New Roman" w:cs="Times New Roman"/>
            <w:color w:val="0D0D0D"/>
            <w:szCs w:val="24"/>
          </w:rPr>
          <w:delText xml:space="preserve"> – Prawo o notariacie</w:delText>
        </w:r>
      </w:del>
      <w:r w:rsidRPr="0021062D">
        <w:rPr>
          <w:rFonts w:eastAsia="Times New Roman" w:cs="Times New Roman"/>
          <w:color w:val="0D0D0D"/>
          <w:szCs w:val="24"/>
        </w:rPr>
        <w:t>.”;</w:t>
      </w:r>
      <w:bookmarkEnd w:id="168"/>
    </w:p>
    <w:p w14:paraId="057F28CF" w14:textId="77777777" w:rsidR="0021062D" w:rsidRPr="0021062D" w:rsidRDefault="0021062D" w:rsidP="0021062D">
      <w:pPr>
        <w:keepNext/>
        <w:widowControl/>
        <w:autoSpaceDE/>
        <w:autoSpaceDN/>
        <w:adjustRightInd/>
        <w:ind w:left="510" w:hanging="510"/>
        <w:jc w:val="both"/>
        <w:rPr>
          <w:rFonts w:ascii="Times" w:eastAsia="Times New Roman" w:hAnsi="Times"/>
          <w:bCs/>
        </w:rPr>
      </w:pPr>
      <w:commentRangeStart w:id="171"/>
      <w:r w:rsidRPr="0021062D">
        <w:rPr>
          <w:rFonts w:ascii="Times" w:eastAsia="Times New Roman" w:hAnsi="Times"/>
          <w:bCs/>
        </w:rPr>
        <w:t>2)</w:t>
      </w:r>
      <w:commentRangeEnd w:id="171"/>
      <w:r w:rsidR="00A8290A">
        <w:rPr>
          <w:rStyle w:val="Odwoaniedokomentarza"/>
          <w:rFonts w:ascii="Times" w:eastAsia="Times New Roman" w:hAnsi="Times" w:cs="Times New Roman"/>
        </w:rPr>
        <w:commentReference w:id="171"/>
      </w:r>
      <w:r w:rsidRPr="0021062D">
        <w:rPr>
          <w:rFonts w:ascii="Times" w:eastAsia="Times New Roman" w:hAnsi="Times"/>
          <w:bCs/>
        </w:rPr>
        <w:t xml:space="preserve"> w </w:t>
      </w:r>
      <w:bookmarkStart w:id="173" w:name="_Hlk103253885"/>
      <w:r w:rsidRPr="0021062D">
        <w:rPr>
          <w:rFonts w:ascii="Times" w:eastAsia="Times New Roman" w:hAnsi="Times"/>
          <w:bCs/>
        </w:rPr>
        <w:t>art. 626</w:t>
      </w:r>
      <w:r w:rsidRPr="0021062D">
        <w:rPr>
          <w:rFonts w:ascii="Times" w:eastAsia="Times New Roman" w:hAnsi="Times"/>
          <w:bCs/>
          <w:vertAlign w:val="superscript"/>
        </w:rPr>
        <w:t>8</w:t>
      </w:r>
      <w:bookmarkEnd w:id="173"/>
      <w:r w:rsidRPr="0021062D">
        <w:rPr>
          <w:rFonts w:ascii="Times" w:eastAsia="Times New Roman" w:hAnsi="Times"/>
          <w:bCs/>
        </w:rPr>
        <w:t>:</w:t>
      </w:r>
    </w:p>
    <w:p w14:paraId="7A4D30A3" w14:textId="0C41D5F2" w:rsidR="0021062D" w:rsidRPr="0021062D" w:rsidRDefault="0021062D" w:rsidP="007A57F9">
      <w:pPr>
        <w:pStyle w:val="LITlitera"/>
        <w:rPr>
          <w:rFonts w:eastAsia="Times New Roman"/>
        </w:rPr>
      </w:pPr>
      <w:r w:rsidRPr="0021062D">
        <w:rPr>
          <w:rFonts w:eastAsia="Times New Roman"/>
        </w:rPr>
        <w:t>a)</w:t>
      </w:r>
      <w:r w:rsidRPr="0021062D">
        <w:rPr>
          <w:rFonts w:eastAsia="Times New Roman"/>
        </w:rPr>
        <w:tab/>
      </w:r>
      <w:bookmarkStart w:id="174" w:name="_Hlk106970476"/>
      <w:r w:rsidRPr="0021062D">
        <w:rPr>
          <w:rFonts w:eastAsia="Times New Roman"/>
        </w:rPr>
        <w:t>§</w:t>
      </w:r>
      <w:bookmarkEnd w:id="174"/>
      <w:r w:rsidRPr="0021062D">
        <w:rPr>
          <w:rFonts w:eastAsia="Times New Roman"/>
        </w:rPr>
        <w:t xml:space="preserve"> 8 </w:t>
      </w:r>
      <w:bookmarkStart w:id="175" w:name="_Hlk106970768"/>
      <w:r w:rsidRPr="0021062D">
        <w:rPr>
          <w:rFonts w:eastAsia="Times New Roman"/>
        </w:rPr>
        <w:t>otrzymuje brzmienie</w:t>
      </w:r>
      <w:bookmarkEnd w:id="175"/>
      <w:r w:rsidRPr="0021062D">
        <w:rPr>
          <w:rFonts w:eastAsia="Times New Roman"/>
        </w:rPr>
        <w:t>:</w:t>
      </w:r>
    </w:p>
    <w:p w14:paraId="7E4FDA31" w14:textId="77777777" w:rsidR="0021062D" w:rsidRPr="0021062D" w:rsidRDefault="0021062D" w:rsidP="007A57F9">
      <w:pPr>
        <w:pStyle w:val="ZLITwPKTzmlitwpktartykuempunktem"/>
        <w:rPr>
          <w:rFonts w:eastAsia="Times New Roman"/>
        </w:rPr>
      </w:pPr>
      <w:bookmarkStart w:id="176" w:name="_Hlk106878869"/>
      <w:r w:rsidRPr="0021062D">
        <w:rPr>
          <w:rFonts w:eastAsia="Times New Roman"/>
        </w:rPr>
        <w:t>„</w:t>
      </w:r>
      <w:bookmarkEnd w:id="176"/>
      <w:r w:rsidRPr="0021062D">
        <w:rPr>
          <w:rFonts w:eastAsia="Times New Roman"/>
        </w:rPr>
        <w:t>§ 8. Wpis w księdze wieczystej podpisany przez sędziego, referendarza sądowego lub notariusza uważa się za dokonany z chwilą jego zapisania w centralnej bazie danych ksiąg wieczystych.</w:t>
      </w:r>
      <w:bookmarkStart w:id="177" w:name="_Hlk106878897"/>
      <w:bookmarkStart w:id="178" w:name="_Hlk106970545"/>
      <w:r w:rsidRPr="0021062D">
        <w:rPr>
          <w:rFonts w:eastAsia="Times New Roman"/>
        </w:rPr>
        <w:t>”</w:t>
      </w:r>
      <w:bookmarkEnd w:id="177"/>
      <w:r w:rsidRPr="0021062D">
        <w:rPr>
          <w:rFonts w:eastAsia="Times New Roman"/>
        </w:rPr>
        <w:t xml:space="preserve">, </w:t>
      </w:r>
      <w:bookmarkEnd w:id="178"/>
    </w:p>
    <w:p w14:paraId="5872891A" w14:textId="426C27F9" w:rsidR="0021062D" w:rsidRPr="0021062D" w:rsidRDefault="0021062D" w:rsidP="007A57F9">
      <w:pPr>
        <w:pStyle w:val="LITlitera"/>
        <w:rPr>
          <w:rFonts w:eastAsia="Times New Roman"/>
        </w:rPr>
      </w:pPr>
      <w:r w:rsidRPr="0021062D">
        <w:rPr>
          <w:rFonts w:eastAsia="Times New Roman"/>
        </w:rPr>
        <w:t>b)</w:t>
      </w:r>
      <w:r w:rsidRPr="0021062D">
        <w:rPr>
          <w:rFonts w:eastAsia="Times New Roman"/>
        </w:rPr>
        <w:tab/>
        <w:t xml:space="preserve">dodaje się </w:t>
      </w:r>
      <w:bookmarkStart w:id="179" w:name="_Hlk92886082"/>
      <w:bookmarkStart w:id="180" w:name="_Hlk92886130"/>
      <w:r w:rsidRPr="0021062D">
        <w:rPr>
          <w:rFonts w:eastAsia="Times New Roman"/>
        </w:rPr>
        <w:t>§</w:t>
      </w:r>
      <w:bookmarkEnd w:id="179"/>
      <w:r w:rsidRPr="0021062D">
        <w:rPr>
          <w:rFonts w:eastAsia="Times New Roman"/>
        </w:rPr>
        <w:t> 12</w:t>
      </w:r>
      <w:bookmarkEnd w:id="180"/>
      <w:ins w:id="181" w:author="Autor">
        <w:r w:rsidR="006E19AD" w:rsidRPr="006E19AD">
          <w:rPr>
            <w:rFonts w:eastAsia="Times New Roman"/>
          </w:rPr>
          <w:t>–</w:t>
        </w:r>
      </w:ins>
      <w:del w:id="182" w:author="Autor">
        <w:r w:rsidRPr="0021062D" w:rsidDel="006E19AD">
          <w:rPr>
            <w:rFonts w:eastAsia="Times New Roman"/>
          </w:rPr>
          <w:delText xml:space="preserve">, § 13 i </w:delText>
        </w:r>
      </w:del>
      <w:r w:rsidRPr="0021062D">
        <w:rPr>
          <w:rFonts w:eastAsia="Times New Roman"/>
        </w:rPr>
        <w:t>§ 14 w brzmieniu:</w:t>
      </w:r>
    </w:p>
    <w:p w14:paraId="3D029BAA" w14:textId="1C22CE7C" w:rsidR="0021062D" w:rsidRPr="0021062D" w:rsidRDefault="0021062D" w:rsidP="007A57F9">
      <w:pPr>
        <w:pStyle w:val="ZLITwPKTzmlitwpktartykuempunktem"/>
        <w:rPr>
          <w:rFonts w:eastAsia="Times New Roman"/>
        </w:rPr>
      </w:pPr>
      <w:bookmarkStart w:id="183" w:name="_Hlk106970510"/>
      <w:bookmarkStart w:id="184" w:name="_Hlk92960137"/>
      <w:r w:rsidRPr="0021062D">
        <w:rPr>
          <w:rFonts w:eastAsia="Times New Roman"/>
        </w:rPr>
        <w:t>„</w:t>
      </w:r>
      <w:bookmarkStart w:id="185" w:name="_Hlk92960462"/>
      <w:bookmarkEnd w:id="183"/>
      <w:r w:rsidRPr="0021062D">
        <w:rPr>
          <w:rFonts w:eastAsia="Times New Roman"/>
        </w:rPr>
        <w:t>§ </w:t>
      </w:r>
      <w:bookmarkEnd w:id="185"/>
      <w:r w:rsidRPr="0021062D">
        <w:rPr>
          <w:rFonts w:eastAsia="Times New Roman"/>
        </w:rPr>
        <w:t>12</w:t>
      </w:r>
      <w:bookmarkEnd w:id="184"/>
      <w:r w:rsidRPr="0021062D">
        <w:rPr>
          <w:rFonts w:eastAsia="Times New Roman"/>
        </w:rPr>
        <w:t xml:space="preserve">. Wpisu odrębnej własności lokalu oraz ograniczonych praw rzeczowych </w:t>
      </w:r>
      <w:r w:rsidR="007A57F9">
        <w:br/>
      </w:r>
      <w:r w:rsidRPr="0021062D">
        <w:rPr>
          <w:rFonts w:eastAsia="Times New Roman"/>
        </w:rPr>
        <w:t xml:space="preserve">z nim związanych, za pośrednictwem systemu teleinformatycznego, dokonuje również notariusz sporządzający akt notarialny dotyczący tego prawa. </w:t>
      </w:r>
    </w:p>
    <w:p w14:paraId="281A8DD8" w14:textId="66D4BDC7" w:rsidR="0021062D" w:rsidRPr="0021062D" w:rsidRDefault="0021062D" w:rsidP="007A57F9">
      <w:pPr>
        <w:pStyle w:val="ZLITwPKTzmlitwpktartykuempunktem"/>
        <w:rPr>
          <w:rFonts w:eastAsia="Times New Roman"/>
        </w:rPr>
      </w:pPr>
      <w:r w:rsidRPr="0021062D">
        <w:rPr>
          <w:rFonts w:eastAsia="Times New Roman"/>
        </w:rPr>
        <w:t>§ 13. Na wpis dokonany przez notariusza służy skarga do sądu, w którym prowadzona jest księga wieczysta. Sąd rozpoznaje sprawę</w:t>
      </w:r>
      <w:del w:id="186" w:author="Autor">
        <w:r w:rsidRPr="0021062D" w:rsidDel="00F019F0">
          <w:rPr>
            <w:rFonts w:eastAsia="Times New Roman"/>
          </w:rPr>
          <w:delText>,</w:delText>
        </w:r>
      </w:del>
      <w:r w:rsidRPr="0021062D">
        <w:rPr>
          <w:rFonts w:eastAsia="Times New Roman"/>
        </w:rPr>
        <w:t xml:space="preserve"> jako sąd pierwszej instancji, stosując odpowiednio przepis</w:t>
      </w:r>
      <w:ins w:id="187" w:author="Autor">
        <w:r w:rsidR="005F3245">
          <w:rPr>
            <w:rFonts w:eastAsia="Times New Roman"/>
          </w:rPr>
          <w:t>y</w:t>
        </w:r>
      </w:ins>
      <w:r w:rsidRPr="0021062D">
        <w:rPr>
          <w:rFonts w:eastAsia="Times New Roman"/>
        </w:rPr>
        <w:t xml:space="preserve"> art. 518</w:t>
      </w:r>
      <w:r w:rsidRPr="0021062D">
        <w:rPr>
          <w:rFonts w:eastAsia="Times New Roman"/>
          <w:vertAlign w:val="superscript"/>
        </w:rPr>
        <w:t>1</w:t>
      </w:r>
      <w:ins w:id="188" w:author="Autor">
        <w:r w:rsidR="00F019F0">
          <w:rPr>
            <w:rFonts w:eastAsia="Times New Roman"/>
            <w:vertAlign w:val="superscript"/>
          </w:rPr>
          <w:t xml:space="preserve"> </w:t>
        </w:r>
      </w:ins>
      <w:r w:rsidRPr="0021062D">
        <w:rPr>
          <w:rFonts w:eastAsia="Times New Roman"/>
        </w:rPr>
        <w:t xml:space="preserve">§ 3 oraz </w:t>
      </w:r>
      <w:ins w:id="189" w:author="Autor">
        <w:r w:rsidR="00F019F0">
          <w:rPr>
            <w:rFonts w:eastAsia="Times New Roman"/>
          </w:rPr>
          <w:t xml:space="preserve">art. </w:t>
        </w:r>
      </w:ins>
      <w:r w:rsidRPr="0021062D">
        <w:rPr>
          <w:rFonts w:eastAsia="Times New Roman"/>
        </w:rPr>
        <w:t>398</w:t>
      </w:r>
      <w:r w:rsidRPr="0021062D">
        <w:rPr>
          <w:rFonts w:eastAsia="Times New Roman"/>
          <w:vertAlign w:val="superscript"/>
        </w:rPr>
        <w:t>24</w:t>
      </w:r>
      <w:r w:rsidRPr="0021062D">
        <w:rPr>
          <w:rFonts w:eastAsia="Times New Roman"/>
        </w:rPr>
        <w:t>. Skargę wnosi się do sądu</w:t>
      </w:r>
      <w:r w:rsidR="007A57F9">
        <w:t xml:space="preserve"> </w:t>
      </w:r>
      <w:r w:rsidRPr="0021062D">
        <w:rPr>
          <w:rFonts w:eastAsia="Times New Roman"/>
        </w:rPr>
        <w:t>w terminie tygodniowym od dnia doręczenia zawiadomienia o wpisie, a w przypadku braku zawiadomienia – od dnia dowiedzenia się o dokonaniu wpisu.</w:t>
      </w:r>
    </w:p>
    <w:p w14:paraId="1DC05D14" w14:textId="7FF4D25C" w:rsidR="0021062D" w:rsidRPr="0021062D" w:rsidRDefault="0021062D" w:rsidP="007A57F9">
      <w:pPr>
        <w:pStyle w:val="ZLITwPKTzmlitwpktartykuempunktem"/>
        <w:rPr>
          <w:rFonts w:eastAsia="Times New Roman" w:cs="Times New Roman"/>
          <w:color w:val="FF0000"/>
          <w:szCs w:val="24"/>
        </w:rPr>
      </w:pPr>
      <w:r w:rsidRPr="0021062D">
        <w:rPr>
          <w:rFonts w:eastAsia="Times New Roman"/>
        </w:rPr>
        <w:t>§ 14. W przypadku braku podstaw do dokonania wpisu lub istnienia przeszkody do jego dokonania</w:t>
      </w:r>
      <w:del w:id="190" w:author="Autor">
        <w:r w:rsidRPr="0021062D" w:rsidDel="00E92EBF">
          <w:rPr>
            <w:rFonts w:eastAsia="Times New Roman"/>
          </w:rPr>
          <w:delText>,</w:delText>
        </w:r>
      </w:del>
      <w:r w:rsidRPr="0021062D">
        <w:rPr>
          <w:rFonts w:eastAsia="Times New Roman"/>
        </w:rPr>
        <w:t xml:space="preserve"> notariusz przekazuje wniosek o wpis do sądu</w:t>
      </w:r>
      <w:ins w:id="191" w:author="Autor">
        <w:r w:rsidR="00221D6E">
          <w:rPr>
            <w:rFonts w:eastAsia="Times New Roman"/>
          </w:rPr>
          <w:t>.</w:t>
        </w:r>
        <w:r w:rsidR="005F7E11">
          <w:rPr>
            <w:rFonts w:eastAsia="Times New Roman"/>
          </w:rPr>
          <w:t>”;</w:t>
        </w:r>
      </w:ins>
    </w:p>
    <w:p w14:paraId="77BF9849" w14:textId="5C4399A9" w:rsidR="0021062D" w:rsidRPr="0021062D" w:rsidRDefault="0021062D" w:rsidP="007A57F9">
      <w:pPr>
        <w:pStyle w:val="PKTpunkt"/>
        <w:rPr>
          <w:rFonts w:eastAsia="Times New Roman"/>
        </w:rPr>
      </w:pPr>
      <w:commentRangeStart w:id="192"/>
      <w:r w:rsidRPr="0021062D">
        <w:rPr>
          <w:rFonts w:eastAsia="Times New Roman"/>
        </w:rPr>
        <w:t>3</w:t>
      </w:r>
      <w:commentRangeEnd w:id="192"/>
      <w:r w:rsidR="005F7E11">
        <w:rPr>
          <w:rStyle w:val="Odwoaniedokomentarza"/>
          <w:rFonts w:eastAsia="Times New Roman" w:cs="Times New Roman"/>
          <w:bCs w:val="0"/>
        </w:rPr>
        <w:commentReference w:id="192"/>
      </w:r>
      <w:r w:rsidRPr="0021062D">
        <w:rPr>
          <w:rFonts w:eastAsia="Times New Roman"/>
        </w:rPr>
        <w:t>)</w:t>
      </w:r>
      <w:r w:rsidR="007A57F9">
        <w:tab/>
      </w:r>
      <w:ins w:id="193" w:author="Autor">
        <w:r w:rsidR="005F7E11">
          <w:t>po art. 626</w:t>
        </w:r>
        <w:r w:rsidR="00396E24">
          <w:rPr>
            <w:vertAlign w:val="superscript"/>
          </w:rPr>
          <w:t>13</w:t>
        </w:r>
        <w:r w:rsidR="005F7E11">
          <w:t xml:space="preserve"> </w:t>
        </w:r>
      </w:ins>
      <w:r w:rsidRPr="0021062D">
        <w:rPr>
          <w:rFonts w:eastAsia="Times New Roman"/>
        </w:rPr>
        <w:t>dodaje się art. 626</w:t>
      </w:r>
      <w:r w:rsidRPr="0021062D">
        <w:rPr>
          <w:rFonts w:eastAsia="Times New Roman"/>
          <w:vertAlign w:val="superscript"/>
        </w:rPr>
        <w:t xml:space="preserve">14 </w:t>
      </w:r>
      <w:r w:rsidRPr="0021062D">
        <w:rPr>
          <w:rFonts w:eastAsia="Times New Roman"/>
        </w:rPr>
        <w:t>w brzmieniu:</w:t>
      </w:r>
    </w:p>
    <w:p w14:paraId="0C42286D" w14:textId="4BFB3913" w:rsidR="0021062D" w:rsidRPr="0021062D" w:rsidRDefault="0021062D" w:rsidP="007A57F9">
      <w:pPr>
        <w:pStyle w:val="ZARTzmartartykuempunktem"/>
        <w:rPr>
          <w:rFonts w:eastAsia="Times New Roman"/>
        </w:rPr>
      </w:pPr>
      <w:r w:rsidRPr="0021062D">
        <w:rPr>
          <w:rFonts w:eastAsia="Times New Roman"/>
        </w:rPr>
        <w:t>„Art. 626</w:t>
      </w:r>
      <w:r w:rsidRPr="0021062D">
        <w:rPr>
          <w:rFonts w:eastAsia="Times New Roman"/>
          <w:vertAlign w:val="superscript"/>
        </w:rPr>
        <w:t>14</w:t>
      </w:r>
      <w:del w:id="194" w:author="Autor">
        <w:r w:rsidRPr="0021062D" w:rsidDel="00987EC4">
          <w:rPr>
            <w:rFonts w:eastAsia="Times New Roman"/>
          </w:rPr>
          <w:delText xml:space="preserve"> </w:delText>
        </w:r>
      </w:del>
      <w:ins w:id="195" w:author="Autor">
        <w:r w:rsidR="00987EC4">
          <w:rPr>
            <w:rFonts w:eastAsia="Times New Roman"/>
          </w:rPr>
          <w:t xml:space="preserve">. </w:t>
        </w:r>
      </w:ins>
      <w:r w:rsidRPr="0021062D">
        <w:rPr>
          <w:rFonts w:eastAsia="Times New Roman"/>
        </w:rPr>
        <w:t>Przepisy niniejszego rozdziału stosuje się odpowiednio do czynności notariusza, o których mowa w art. 79  pkt 1d i 1e ustawy z dnia 14 lutego 1991</w:t>
      </w:r>
      <w:ins w:id="196" w:author="Autor">
        <w:r w:rsidR="00987EC4">
          <w:rPr>
            <w:rFonts w:eastAsia="Times New Roman"/>
          </w:rPr>
          <w:t xml:space="preserve"> r. </w:t>
        </w:r>
      </w:ins>
      <w:r w:rsidRPr="0021062D">
        <w:rPr>
          <w:rFonts w:eastAsia="Times New Roman"/>
        </w:rPr>
        <w:t>– Prawo</w:t>
      </w:r>
      <w:r w:rsidRPr="0021062D">
        <w:rPr>
          <w:rFonts w:eastAsia="Times New Roman"/>
        </w:rPr>
        <w:br/>
        <w:t>o notariacie.”</w:t>
      </w:r>
      <w:ins w:id="197" w:author="Autor">
        <w:r w:rsidR="00987EC4">
          <w:rPr>
            <w:rFonts w:eastAsia="Times New Roman"/>
          </w:rPr>
          <w:t>;</w:t>
        </w:r>
      </w:ins>
    </w:p>
    <w:p w14:paraId="61159378" w14:textId="025925EB" w:rsidR="0021062D" w:rsidRPr="0021062D" w:rsidRDefault="0021062D" w:rsidP="007A57F9">
      <w:pPr>
        <w:pStyle w:val="PKTpunkt"/>
        <w:rPr>
          <w:rFonts w:eastAsia="Times New Roman"/>
        </w:rPr>
      </w:pPr>
      <w:commentRangeStart w:id="198"/>
      <w:r w:rsidRPr="0021062D">
        <w:rPr>
          <w:rFonts w:eastAsia="Times New Roman"/>
        </w:rPr>
        <w:t>4)</w:t>
      </w:r>
      <w:commentRangeEnd w:id="198"/>
      <w:r w:rsidR="00396E24">
        <w:rPr>
          <w:rStyle w:val="Odwoaniedokomentarza"/>
          <w:rFonts w:eastAsia="Times New Roman" w:cs="Times New Roman"/>
          <w:bCs w:val="0"/>
        </w:rPr>
        <w:commentReference w:id="198"/>
      </w:r>
      <w:r w:rsidR="007A57F9">
        <w:tab/>
      </w:r>
      <w:r w:rsidRPr="0021062D">
        <w:rPr>
          <w:rFonts w:eastAsia="Times New Roman"/>
        </w:rPr>
        <w:t>po art. 558 dodaje się art. 558a w brzmieniu:</w:t>
      </w:r>
    </w:p>
    <w:p w14:paraId="13C75370" w14:textId="0A3CCE46" w:rsidR="0021062D" w:rsidRPr="0021062D" w:rsidRDefault="0021062D" w:rsidP="007A57F9">
      <w:pPr>
        <w:pStyle w:val="ZARTzmartartykuempunktem"/>
        <w:rPr>
          <w:rFonts w:eastAsia="Times New Roman"/>
        </w:rPr>
      </w:pPr>
      <w:r w:rsidRPr="0021062D">
        <w:rPr>
          <w:rFonts w:eastAsia="Times New Roman"/>
        </w:rPr>
        <w:t>„Art. 558a</w:t>
      </w:r>
      <w:ins w:id="199" w:author="Autor">
        <w:r w:rsidR="00401842">
          <w:rPr>
            <w:rFonts w:eastAsia="Times New Roman"/>
          </w:rPr>
          <w:t>.</w:t>
        </w:r>
      </w:ins>
      <w:r w:rsidRPr="0021062D">
        <w:rPr>
          <w:rFonts w:eastAsia="Times New Roman"/>
        </w:rPr>
        <w:t xml:space="preserve"> O wszczęciu i prawomocnym zakończeniu postępowania </w:t>
      </w:r>
      <w:r w:rsidRPr="0021062D">
        <w:rPr>
          <w:rFonts w:eastAsia="Times New Roman"/>
        </w:rPr>
        <w:br/>
        <w:t>o ubezwłasnowolnienie notariusza, zastępcy notarialnego lub aplikanta notarialnego oraz o ustanowieniu doradcy tymczasowego sąd niezwłocznie zawiadamia Ministra Sprawiedliwości. Do zawiadomienia o zakończeniu postępowania załącza się odpis prawomocnego orzeczenia.”</w:t>
      </w:r>
      <w:ins w:id="200" w:author="Autor">
        <w:r w:rsidR="00401842">
          <w:rPr>
            <w:rFonts w:eastAsia="Times New Roman"/>
          </w:rPr>
          <w:t>;</w:t>
        </w:r>
      </w:ins>
      <w:del w:id="201" w:author="Autor">
        <w:r w:rsidRPr="0021062D" w:rsidDel="00401842">
          <w:rPr>
            <w:rFonts w:eastAsia="Times New Roman"/>
          </w:rPr>
          <w:delText>.</w:delText>
        </w:r>
      </w:del>
      <w:r w:rsidRPr="0021062D">
        <w:rPr>
          <w:rFonts w:eastAsia="Times New Roman"/>
        </w:rPr>
        <w:t xml:space="preserve"> </w:t>
      </w:r>
    </w:p>
    <w:p w14:paraId="60D8B84B" w14:textId="5D35B345" w:rsidR="0021062D" w:rsidRPr="0021062D" w:rsidRDefault="0021062D" w:rsidP="007A57F9">
      <w:pPr>
        <w:pStyle w:val="PKTpunkt"/>
        <w:rPr>
          <w:rFonts w:eastAsia="Times New Roman"/>
        </w:rPr>
      </w:pPr>
      <w:r w:rsidRPr="0021062D">
        <w:rPr>
          <w:rFonts w:eastAsia="Times New Roman"/>
        </w:rPr>
        <w:t>5)</w:t>
      </w:r>
      <w:r w:rsidR="007A57F9">
        <w:tab/>
      </w:r>
      <w:r w:rsidRPr="0021062D">
        <w:rPr>
          <w:rFonts w:eastAsia="Times New Roman"/>
        </w:rPr>
        <w:t>w art. 777 w § 1 po pkt 2</w:t>
      </w:r>
      <w:r w:rsidRPr="0021062D">
        <w:rPr>
          <w:rFonts w:eastAsia="Times New Roman"/>
          <w:vertAlign w:val="superscript"/>
        </w:rPr>
        <w:t xml:space="preserve">1 </w:t>
      </w:r>
      <w:r w:rsidRPr="0021062D">
        <w:rPr>
          <w:rFonts w:eastAsia="Times New Roman"/>
        </w:rPr>
        <w:t>dodaje się pkt 2</w:t>
      </w:r>
      <w:r w:rsidRPr="0021062D">
        <w:rPr>
          <w:rFonts w:eastAsia="Times New Roman"/>
          <w:vertAlign w:val="superscript"/>
        </w:rPr>
        <w:t xml:space="preserve">2 </w:t>
      </w:r>
      <w:r w:rsidRPr="0021062D">
        <w:rPr>
          <w:rFonts w:eastAsia="Times New Roman"/>
        </w:rPr>
        <w:t>w brzmieniu:</w:t>
      </w:r>
    </w:p>
    <w:p w14:paraId="7522EF75" w14:textId="77777777" w:rsidR="0021062D" w:rsidRPr="0021062D" w:rsidRDefault="0021062D" w:rsidP="007A57F9">
      <w:pPr>
        <w:pStyle w:val="ZPKTzmpktartykuempunktem"/>
        <w:rPr>
          <w:rFonts w:eastAsia="Times New Roman"/>
        </w:rPr>
      </w:pPr>
      <w:r w:rsidRPr="0021062D">
        <w:rPr>
          <w:rFonts w:eastAsia="Times New Roman"/>
        </w:rPr>
        <w:t>„2</w:t>
      </w:r>
      <w:r w:rsidRPr="0021062D">
        <w:rPr>
          <w:rFonts w:eastAsia="Times New Roman"/>
          <w:vertAlign w:val="superscript"/>
        </w:rPr>
        <w:t>2</w:t>
      </w:r>
      <w:r w:rsidRPr="0021062D">
        <w:rPr>
          <w:rFonts w:eastAsia="Times New Roman"/>
        </w:rPr>
        <w:t>) notarialny nakaz zapłaty ze wzmianką o niewniesieniu sprzeciwu;”.</w:t>
      </w:r>
    </w:p>
    <w:p w14:paraId="58495004" w14:textId="22A6E927" w:rsidR="0021062D" w:rsidRPr="0021062D" w:rsidRDefault="0021062D" w:rsidP="00155822">
      <w:pPr>
        <w:pStyle w:val="ARTartustawynprozporzdzenia"/>
        <w:rPr>
          <w:rFonts w:eastAsia="Times New Roman"/>
        </w:rPr>
      </w:pPr>
      <w:r w:rsidRPr="0021062D">
        <w:rPr>
          <w:rFonts w:eastAsia="Times New Roman"/>
          <w:b/>
        </w:rPr>
        <w:t>Art. 4.</w:t>
      </w:r>
      <w:r w:rsidRPr="0021062D">
        <w:rPr>
          <w:rFonts w:eastAsia="Times New Roman"/>
        </w:rPr>
        <w:t> </w:t>
      </w:r>
      <w:bookmarkStart w:id="202" w:name="_Hlk106875781"/>
      <w:r w:rsidRPr="0021062D">
        <w:rPr>
          <w:rFonts w:eastAsia="Times New Roman"/>
        </w:rPr>
        <w:t xml:space="preserve">W ustawie z dnia 6 lipca 1982 r. o księgach wieczystych i hipotece (Dz. U. </w:t>
      </w:r>
      <w:r w:rsidRPr="0021062D">
        <w:rPr>
          <w:rFonts w:eastAsia="Times New Roman"/>
        </w:rPr>
        <w:br/>
        <w:t>z 20</w:t>
      </w:r>
      <w:r w:rsidR="00F56720">
        <w:t>22</w:t>
      </w:r>
      <w:r w:rsidRPr="0021062D">
        <w:rPr>
          <w:rFonts w:eastAsia="Times New Roman"/>
        </w:rPr>
        <w:t xml:space="preserve">r. poz. </w:t>
      </w:r>
      <w:r w:rsidR="00F56720">
        <w:t>1728 i 1846</w:t>
      </w:r>
      <w:r w:rsidRPr="0021062D">
        <w:rPr>
          <w:rFonts w:eastAsia="Times New Roman"/>
        </w:rPr>
        <w:t xml:space="preserve">) </w:t>
      </w:r>
      <w:bookmarkEnd w:id="202"/>
      <w:r w:rsidRPr="0021062D">
        <w:rPr>
          <w:rFonts w:eastAsia="Times New Roman"/>
        </w:rPr>
        <w:t>wprowadza się następujące zmiany:</w:t>
      </w:r>
    </w:p>
    <w:p w14:paraId="0F8F94AE" w14:textId="77777777" w:rsidR="0021062D" w:rsidRPr="0021062D" w:rsidRDefault="0021062D" w:rsidP="00155822">
      <w:pPr>
        <w:pStyle w:val="PKTpunkt"/>
        <w:rPr>
          <w:rFonts w:eastAsia="Times New Roman"/>
        </w:rPr>
      </w:pPr>
      <w:r w:rsidRPr="0021062D">
        <w:rPr>
          <w:rFonts w:eastAsia="Times New Roman"/>
        </w:rPr>
        <w:lastRenderedPageBreak/>
        <w:t>1)</w:t>
      </w:r>
      <w:r w:rsidRPr="0021062D">
        <w:rPr>
          <w:rFonts w:eastAsia="Times New Roman"/>
        </w:rPr>
        <w:tab/>
        <w:t>art. 8 otrzymuje brzmienie:</w:t>
      </w:r>
    </w:p>
    <w:p w14:paraId="124787EB" w14:textId="4CCD8B93" w:rsidR="0021062D" w:rsidRPr="0021062D" w:rsidRDefault="0021062D" w:rsidP="007A57F9">
      <w:pPr>
        <w:pStyle w:val="ZARTzmartartykuempunktem"/>
        <w:rPr>
          <w:rFonts w:eastAsia="Times New Roman"/>
        </w:rPr>
      </w:pPr>
      <w:r w:rsidRPr="0021062D">
        <w:rPr>
          <w:rFonts w:eastAsia="Times New Roman"/>
        </w:rPr>
        <w:t xml:space="preserve">„Art. 8. Rękojmię wiary publicznej ksiąg wieczystych wyłącza wzmianka </w:t>
      </w:r>
      <w:r w:rsidRPr="0021062D">
        <w:rPr>
          <w:rFonts w:eastAsia="Times New Roman"/>
        </w:rPr>
        <w:br/>
        <w:t>o wniosku, w tym wniosku o wpis złożony notariuszowi, o skardze na orzeczenie referendarza sądowego, o skardze na wpis dokonany przez notariusza, o apelacji lub kasacji oraz ostrzeżenie dotyczące niezgodności stanu prawnego ujawnionego w księdze wieczystej z rzeczywistym stanem prawnym.”</w:t>
      </w:r>
      <w:ins w:id="203" w:author="Autor">
        <w:r w:rsidR="008E2115">
          <w:rPr>
            <w:rFonts w:eastAsia="Times New Roman"/>
          </w:rPr>
          <w:t>;</w:t>
        </w:r>
      </w:ins>
      <w:del w:id="204" w:author="Autor">
        <w:r w:rsidRPr="0021062D" w:rsidDel="008E2115">
          <w:rPr>
            <w:rFonts w:eastAsia="Times New Roman"/>
          </w:rPr>
          <w:delText>.</w:delText>
        </w:r>
      </w:del>
    </w:p>
    <w:p w14:paraId="5D35F865" w14:textId="77777777" w:rsidR="0021062D" w:rsidRPr="0021062D" w:rsidRDefault="0021062D" w:rsidP="00155822">
      <w:pPr>
        <w:pStyle w:val="PKTpunkt"/>
        <w:rPr>
          <w:rFonts w:eastAsia="Times New Roman"/>
        </w:rPr>
      </w:pPr>
      <w:r w:rsidRPr="0021062D">
        <w:rPr>
          <w:rFonts w:eastAsia="Times New Roman"/>
        </w:rPr>
        <w:t>2)</w:t>
      </w:r>
      <w:r w:rsidRPr="0021062D">
        <w:rPr>
          <w:rFonts w:eastAsia="Times New Roman"/>
        </w:rPr>
        <w:tab/>
        <w:t>art. 23 otrzymuje brzmienie:</w:t>
      </w:r>
    </w:p>
    <w:p w14:paraId="7A87131B" w14:textId="42709F48" w:rsidR="0021062D" w:rsidRPr="0021062D" w:rsidRDefault="0021062D" w:rsidP="007A57F9">
      <w:pPr>
        <w:pStyle w:val="ZARTzmartartykuempunktem"/>
        <w:rPr>
          <w:rFonts w:eastAsia="Times New Roman"/>
        </w:rPr>
      </w:pPr>
      <w:r w:rsidRPr="0021062D">
        <w:rPr>
          <w:rFonts w:eastAsia="Times New Roman"/>
        </w:rPr>
        <w:t>„Art. 23. Prowadzenie ksiąg wieczystych należy do właściwości sądów rejonowych. Czynności w zakresie prowadzenia ksiąg wieczystych mogą wykonywać referendarze sądowi oraz w przypadkach określonych w ustawie notariusze.”</w:t>
      </w:r>
      <w:ins w:id="205" w:author="Autor">
        <w:r w:rsidR="00026245">
          <w:rPr>
            <w:rFonts w:eastAsia="Times New Roman"/>
          </w:rPr>
          <w:t>;</w:t>
        </w:r>
      </w:ins>
      <w:del w:id="206" w:author="Autor">
        <w:r w:rsidRPr="0021062D" w:rsidDel="00026245">
          <w:rPr>
            <w:rFonts w:eastAsia="Times New Roman"/>
          </w:rPr>
          <w:delText>.</w:delText>
        </w:r>
      </w:del>
      <w:r w:rsidRPr="0021062D">
        <w:rPr>
          <w:rFonts w:eastAsia="Times New Roman"/>
        </w:rPr>
        <w:t xml:space="preserve"> </w:t>
      </w:r>
    </w:p>
    <w:p w14:paraId="2AF4D989" w14:textId="77777777" w:rsidR="0021062D" w:rsidRPr="0021062D" w:rsidRDefault="0021062D" w:rsidP="007A57F9">
      <w:pPr>
        <w:pStyle w:val="PKTpunkt"/>
        <w:rPr>
          <w:rFonts w:eastAsia="Times New Roman"/>
        </w:rPr>
      </w:pPr>
      <w:r w:rsidRPr="0021062D">
        <w:rPr>
          <w:rFonts w:eastAsia="Times New Roman"/>
        </w:rPr>
        <w:t>3)</w:t>
      </w:r>
      <w:r w:rsidRPr="0021062D">
        <w:rPr>
          <w:rFonts w:eastAsia="Times New Roman"/>
        </w:rPr>
        <w:tab/>
      </w:r>
      <w:bookmarkStart w:id="207" w:name="_Hlk108197472"/>
      <w:r w:rsidRPr="0021062D">
        <w:rPr>
          <w:rFonts w:eastAsia="Times New Roman"/>
        </w:rPr>
        <w:t>po art. 23a dodaje się art. 23b w brzmieniu:</w:t>
      </w:r>
    </w:p>
    <w:p w14:paraId="0E4A37D0" w14:textId="1E67E209" w:rsidR="0021062D" w:rsidRPr="0021062D" w:rsidRDefault="0021062D" w:rsidP="007A57F9">
      <w:pPr>
        <w:pStyle w:val="ZARTzmartartykuempunktem"/>
        <w:rPr>
          <w:rFonts w:eastAsia="Times New Roman"/>
        </w:rPr>
      </w:pPr>
      <w:r w:rsidRPr="0021062D">
        <w:rPr>
          <w:rFonts w:eastAsia="Times New Roman"/>
        </w:rPr>
        <w:t>„Art. 23b. Wniosek o dokonanie wpisu w księdze wieczystej rozpoznaje notariusz</w:t>
      </w:r>
      <w:del w:id="208" w:author="Autor">
        <w:r w:rsidRPr="0021062D" w:rsidDel="00026245">
          <w:rPr>
            <w:rFonts w:eastAsia="Times New Roman"/>
          </w:rPr>
          <w:delText>,</w:delText>
        </w:r>
      </w:del>
      <w:r w:rsidRPr="0021062D">
        <w:rPr>
          <w:rFonts w:eastAsia="Times New Roman"/>
        </w:rPr>
        <w:t xml:space="preserve"> prowadzący kancelarię notarialną</w:t>
      </w:r>
      <w:del w:id="209" w:author="Autor">
        <w:r w:rsidRPr="0021062D" w:rsidDel="00026245">
          <w:rPr>
            <w:rFonts w:eastAsia="Times New Roman"/>
          </w:rPr>
          <w:delText>,</w:delText>
        </w:r>
      </w:del>
      <w:r w:rsidRPr="0021062D">
        <w:rPr>
          <w:rFonts w:eastAsia="Times New Roman"/>
        </w:rPr>
        <w:t xml:space="preserve"> położoną w obszarze właściwości sądu rejonowego</w:t>
      </w:r>
      <w:del w:id="210" w:author="Autor">
        <w:r w:rsidRPr="0021062D" w:rsidDel="00026245">
          <w:rPr>
            <w:rFonts w:eastAsia="Times New Roman"/>
          </w:rPr>
          <w:delText>,</w:delText>
        </w:r>
      </w:del>
      <w:r w:rsidRPr="0021062D">
        <w:rPr>
          <w:rFonts w:eastAsia="Times New Roman"/>
        </w:rPr>
        <w:t xml:space="preserve"> ustalonej na podstawie przepisów wydanych na podstawie art. 58 pkt 1</w:t>
      </w:r>
      <w:ins w:id="211" w:author="Autor">
        <w:r w:rsidR="00B16482">
          <w:rPr>
            <w:rFonts w:eastAsia="Times New Roman"/>
          </w:rPr>
          <w:t>.</w:t>
        </w:r>
      </w:ins>
      <w:del w:id="212" w:author="Autor">
        <w:r w:rsidRPr="0021062D" w:rsidDel="00222B3D">
          <w:rPr>
            <w:rFonts w:eastAsia="Times New Roman"/>
          </w:rPr>
          <w:delText xml:space="preserve"> ustawy z dnia </w:delText>
        </w:r>
        <w:r w:rsidR="007A57F9" w:rsidDel="00222B3D">
          <w:br/>
        </w:r>
        <w:r w:rsidRPr="0021062D" w:rsidDel="00222B3D">
          <w:rPr>
            <w:rFonts w:eastAsia="Times New Roman"/>
          </w:rPr>
          <w:delText>6 lipca 1982 r. o księgach wieczystych i hipotece.</w:delText>
        </w:r>
      </w:del>
      <w:r w:rsidRPr="0021062D">
        <w:rPr>
          <w:rFonts w:eastAsia="Times New Roman"/>
        </w:rPr>
        <w:t>”</w:t>
      </w:r>
      <w:ins w:id="213" w:author="Autor">
        <w:r w:rsidR="0035693F">
          <w:rPr>
            <w:rFonts w:eastAsia="Times New Roman"/>
          </w:rPr>
          <w:t>;</w:t>
        </w:r>
      </w:ins>
      <w:del w:id="214" w:author="Autor">
        <w:r w:rsidRPr="0021062D" w:rsidDel="0035693F">
          <w:rPr>
            <w:rFonts w:eastAsia="Times New Roman"/>
          </w:rPr>
          <w:delText>.</w:delText>
        </w:r>
      </w:del>
    </w:p>
    <w:bookmarkEnd w:id="207"/>
    <w:p w14:paraId="504BCE46" w14:textId="77777777" w:rsidR="0021062D" w:rsidRPr="0021062D" w:rsidRDefault="0021062D" w:rsidP="007A57F9">
      <w:pPr>
        <w:pStyle w:val="PKTpunkt"/>
        <w:rPr>
          <w:rFonts w:eastAsia="Times New Roman"/>
        </w:rPr>
      </w:pPr>
      <w:r w:rsidRPr="0021062D">
        <w:rPr>
          <w:rFonts w:eastAsia="Times New Roman"/>
        </w:rPr>
        <w:t>4)</w:t>
      </w:r>
      <w:r w:rsidRPr="0021062D">
        <w:rPr>
          <w:rFonts w:eastAsia="Times New Roman"/>
        </w:rPr>
        <w:tab/>
        <w:t>w art. 58 pkt 2 otrzymuje brzmienie:</w:t>
      </w:r>
    </w:p>
    <w:p w14:paraId="0735379D" w14:textId="77777777" w:rsidR="0021062D" w:rsidRPr="0021062D" w:rsidRDefault="0021062D" w:rsidP="007A57F9">
      <w:pPr>
        <w:pStyle w:val="ZPKTzmpktartykuempunktem"/>
        <w:rPr>
          <w:rFonts w:eastAsia="Times New Roman"/>
        </w:rPr>
      </w:pPr>
      <w:r w:rsidRPr="0021062D">
        <w:rPr>
          <w:rFonts w:eastAsia="Times New Roman"/>
        </w:rPr>
        <w:t>„2)</w:t>
      </w:r>
      <w:r w:rsidRPr="0021062D">
        <w:rPr>
          <w:rFonts w:eastAsia="Times New Roman"/>
        </w:rPr>
        <w:tab/>
        <w:t xml:space="preserve">czynności, które przy prowadzeniu i przechowywaniu ksiąg wieczystych mogą spełniać samodzielnie pracownicy sądowi, notariusze i pracownicy kancelarii notarialnych </w:t>
      </w:r>
      <w:commentRangeStart w:id="215"/>
      <w:r w:rsidRPr="0021062D">
        <w:rPr>
          <w:rFonts w:eastAsia="Times New Roman"/>
        </w:rPr>
        <w:t>– uwzględniając zasady sprawności, racjonalności i szybkiego działania sądu oraz zasadę jawności ksiąg wieczystych.</w:t>
      </w:r>
      <w:commentRangeEnd w:id="215"/>
      <w:r w:rsidR="00F40EF7">
        <w:rPr>
          <w:rStyle w:val="Odwoaniedokomentarza"/>
          <w:rFonts w:eastAsia="Times New Roman" w:cs="Times New Roman"/>
          <w:bCs w:val="0"/>
        </w:rPr>
        <w:commentReference w:id="215"/>
      </w:r>
      <w:r w:rsidRPr="0021062D">
        <w:rPr>
          <w:rFonts w:eastAsia="Times New Roman"/>
        </w:rPr>
        <w:t>”;</w:t>
      </w:r>
    </w:p>
    <w:p w14:paraId="1FA32FE5" w14:textId="6C77B388" w:rsidR="0021062D" w:rsidRPr="0021062D" w:rsidRDefault="0021062D" w:rsidP="007A57F9">
      <w:pPr>
        <w:pStyle w:val="PKTpunkt"/>
        <w:rPr>
          <w:rFonts w:eastAsia="Times New Roman"/>
        </w:rPr>
      </w:pPr>
      <w:r w:rsidRPr="0021062D">
        <w:rPr>
          <w:rFonts w:eastAsia="Times New Roman"/>
        </w:rPr>
        <w:t>5)</w:t>
      </w:r>
      <w:r w:rsidRPr="0021062D">
        <w:rPr>
          <w:rFonts w:eastAsia="Times New Roman"/>
        </w:rPr>
        <w:tab/>
        <w:t>po art. 58</w:t>
      </w:r>
      <w:ins w:id="216" w:author="Autor">
        <w:r w:rsidR="00A318CC">
          <w:rPr>
            <w:rFonts w:ascii="Times New Roman" w:eastAsia="Times New Roman" w:hAnsi="Times New Roman" w:cs="Times New Roman"/>
            <w:vertAlign w:val="superscript"/>
          </w:rPr>
          <w:t>2</w:t>
        </w:r>
      </w:ins>
      <w:r w:rsidRPr="0021062D">
        <w:rPr>
          <w:rFonts w:eastAsia="Times New Roman"/>
        </w:rPr>
        <w:t xml:space="preserve"> dodaje się art. 58</w:t>
      </w:r>
      <w:r w:rsidRPr="0021062D">
        <w:rPr>
          <w:rFonts w:eastAsia="Times New Roman"/>
          <w:vertAlign w:val="superscript"/>
        </w:rPr>
        <w:t>3</w:t>
      </w:r>
      <w:r w:rsidRPr="0021062D">
        <w:rPr>
          <w:rFonts w:eastAsia="Times New Roman"/>
        </w:rPr>
        <w:t xml:space="preserve"> w brzmieniu:</w:t>
      </w:r>
    </w:p>
    <w:p w14:paraId="52711DF6" w14:textId="4360D1B0" w:rsidR="0021062D" w:rsidRPr="0021062D" w:rsidRDefault="0021062D" w:rsidP="0021062D">
      <w:pPr>
        <w:widowControl/>
        <w:suppressAutoHyphens/>
        <w:ind w:left="510" w:firstLine="510"/>
        <w:jc w:val="both"/>
        <w:rPr>
          <w:rFonts w:ascii="Times" w:eastAsia="Times New Roman" w:hAnsi="Times"/>
        </w:rPr>
      </w:pPr>
      <w:bookmarkStart w:id="217" w:name="_Hlk106877294"/>
      <w:r w:rsidRPr="0021062D">
        <w:rPr>
          <w:rFonts w:ascii="Times" w:eastAsia="Times New Roman" w:hAnsi="Times"/>
        </w:rPr>
        <w:t>„</w:t>
      </w:r>
      <w:bookmarkEnd w:id="217"/>
      <w:r w:rsidRPr="0021062D">
        <w:rPr>
          <w:rFonts w:ascii="Times" w:eastAsia="Times New Roman" w:hAnsi="Times"/>
        </w:rPr>
        <w:t>Art. 58</w:t>
      </w:r>
      <w:r w:rsidRPr="0021062D">
        <w:rPr>
          <w:rFonts w:ascii="Times" w:eastAsia="Times New Roman" w:hAnsi="Times"/>
          <w:vertAlign w:val="superscript"/>
        </w:rPr>
        <w:t>3</w:t>
      </w:r>
      <w:r w:rsidRPr="0021062D">
        <w:rPr>
          <w:rFonts w:ascii="Times" w:eastAsia="Times New Roman" w:hAnsi="Times"/>
        </w:rPr>
        <w:t xml:space="preserve">. Minister Sprawiedliwości </w:t>
      </w:r>
      <w:ins w:id="218" w:author="Autor">
        <w:r w:rsidR="00101544" w:rsidRPr="00101544">
          <w:rPr>
            <w:rFonts w:ascii="Times" w:eastAsia="Times New Roman" w:hAnsi="Times"/>
          </w:rPr>
          <w:t>określi</w:t>
        </w:r>
        <w:r w:rsidR="00101544">
          <w:rPr>
            <w:rFonts w:ascii="Times" w:eastAsia="Times New Roman" w:hAnsi="Times"/>
          </w:rPr>
          <w:t xml:space="preserve">, </w:t>
        </w:r>
      </w:ins>
      <w:r w:rsidRPr="0021062D">
        <w:rPr>
          <w:rFonts w:ascii="Times" w:eastAsia="Times New Roman" w:hAnsi="Times"/>
        </w:rPr>
        <w:t>w drodze rozporządzenia</w:t>
      </w:r>
      <w:ins w:id="219" w:author="Autor">
        <w:r w:rsidR="00101544">
          <w:rPr>
            <w:rFonts w:ascii="Times" w:eastAsia="Times New Roman" w:hAnsi="Times"/>
          </w:rPr>
          <w:t>,</w:t>
        </w:r>
      </w:ins>
      <w:r w:rsidRPr="0021062D">
        <w:rPr>
          <w:rFonts w:ascii="Times" w:eastAsia="Times New Roman" w:hAnsi="Times"/>
        </w:rPr>
        <w:t xml:space="preserve"> </w:t>
      </w:r>
      <w:del w:id="220" w:author="Autor">
        <w:r w:rsidRPr="0021062D" w:rsidDel="00A318CC">
          <w:rPr>
            <w:rFonts w:ascii="Times" w:eastAsia="Times New Roman" w:hAnsi="Times"/>
          </w:rPr>
          <w:delText xml:space="preserve">określi </w:delText>
        </w:r>
      </w:del>
      <w:r w:rsidRPr="0021062D">
        <w:rPr>
          <w:rFonts w:ascii="Times" w:eastAsia="Times New Roman" w:hAnsi="Times"/>
        </w:rPr>
        <w:t>warunki techniczne dokonywania wpisów do ksiąg wieczystych przez notariuszy, mając na uwadze konieczność zapewnienia bezpieczeństwa wpisów w księgach wieczystych.</w:t>
      </w:r>
      <w:bookmarkStart w:id="221" w:name="_Hlk106877378"/>
      <w:r w:rsidRPr="0021062D">
        <w:rPr>
          <w:rFonts w:ascii="Times" w:eastAsia="Times New Roman" w:hAnsi="Times"/>
        </w:rPr>
        <w:t>”.</w:t>
      </w:r>
      <w:bookmarkEnd w:id="221"/>
    </w:p>
    <w:p w14:paraId="589741EE" w14:textId="266DE9A6" w:rsidR="0021062D" w:rsidRPr="0021062D" w:rsidRDefault="0021062D" w:rsidP="0021062D">
      <w:pPr>
        <w:widowControl/>
        <w:suppressAutoHyphens/>
        <w:spacing w:before="120"/>
        <w:ind w:firstLine="510"/>
        <w:jc w:val="both"/>
        <w:rPr>
          <w:rFonts w:ascii="Times" w:eastAsia="Times New Roman" w:hAnsi="Times"/>
        </w:rPr>
      </w:pPr>
      <w:r w:rsidRPr="0021062D">
        <w:rPr>
          <w:rFonts w:ascii="Times" w:eastAsia="Times New Roman" w:hAnsi="Times"/>
          <w:b/>
        </w:rPr>
        <w:t>Art. 5.</w:t>
      </w:r>
      <w:r w:rsidRPr="0021062D">
        <w:rPr>
          <w:rFonts w:ascii="Times" w:eastAsia="Times New Roman" w:hAnsi="Times"/>
        </w:rPr>
        <w:t xml:space="preserve"> W ustawie z dnia 6 czerwca 1997 r. – Kodeks postępowania karnego (Dz.  U.  </w:t>
      </w:r>
      <w:r w:rsidRPr="0021062D">
        <w:rPr>
          <w:rFonts w:ascii="Times" w:eastAsia="Times New Roman" w:hAnsi="Times"/>
        </w:rPr>
        <w:br/>
        <w:t>z 202</w:t>
      </w:r>
      <w:r w:rsidR="00372012">
        <w:t>2</w:t>
      </w:r>
      <w:r w:rsidRPr="0021062D">
        <w:rPr>
          <w:rFonts w:ascii="Times" w:eastAsia="Times New Roman" w:hAnsi="Times"/>
        </w:rPr>
        <w:t xml:space="preserve">  r. poz. </w:t>
      </w:r>
      <w:r w:rsidR="00372012">
        <w:t>1375 i 1855</w:t>
      </w:r>
      <w:r w:rsidRPr="0021062D">
        <w:rPr>
          <w:rFonts w:ascii="Times" w:eastAsia="Times New Roman" w:hAnsi="Times"/>
        </w:rPr>
        <w:t xml:space="preserve">) w art. 21 w § 1 </w:t>
      </w:r>
      <w:ins w:id="222" w:author="Autor">
        <w:r w:rsidR="00D72AC6">
          <w:rPr>
            <w:rFonts w:ascii="Times" w:eastAsia="Times New Roman" w:hAnsi="Times"/>
          </w:rPr>
          <w:t>w</w:t>
        </w:r>
      </w:ins>
      <w:del w:id="223" w:author="Autor">
        <w:r w:rsidRPr="0021062D" w:rsidDel="00D72AC6">
          <w:rPr>
            <w:rFonts w:ascii="Times" w:eastAsia="Times New Roman" w:hAnsi="Times"/>
          </w:rPr>
          <w:delText>po</w:delText>
        </w:r>
      </w:del>
      <w:r w:rsidRPr="0021062D">
        <w:rPr>
          <w:rFonts w:ascii="Times" w:eastAsia="Times New Roman" w:hAnsi="Times"/>
        </w:rPr>
        <w:t xml:space="preserve"> pkt 3 kropkę zastępuje się średnikiem i dodaje się pkt 4 w brzmieniu: </w:t>
      </w:r>
    </w:p>
    <w:p w14:paraId="3DC91FF4" w14:textId="1D302AD5" w:rsidR="0021062D" w:rsidRPr="0021062D" w:rsidRDefault="0021062D" w:rsidP="007A57F9">
      <w:pPr>
        <w:pStyle w:val="ZPKTzmpktartykuempunktem"/>
        <w:rPr>
          <w:rFonts w:eastAsia="Times New Roman"/>
        </w:rPr>
      </w:pPr>
      <w:r w:rsidRPr="0021062D">
        <w:rPr>
          <w:rFonts w:eastAsia="Times New Roman"/>
        </w:rPr>
        <w:t>„4)</w:t>
      </w:r>
      <w:r w:rsidR="00372012">
        <w:tab/>
      </w:r>
      <w:r w:rsidRPr="0021062D">
        <w:rPr>
          <w:rFonts w:eastAsia="Times New Roman"/>
        </w:rPr>
        <w:t>notariuszom, zastępcom notarialnym lub aplikantom notarialnym – należy bezzwłocznie zawiadomić Ministra Sprawiedliwości oraz radę właściwej izby notarialnej</w:t>
      </w:r>
      <w:del w:id="224" w:author="Autor">
        <w:r w:rsidRPr="0021062D" w:rsidDel="001414D8">
          <w:rPr>
            <w:rFonts w:eastAsia="Times New Roman"/>
          </w:rPr>
          <w:delText>,</w:delText>
        </w:r>
      </w:del>
      <w:r w:rsidRPr="0021062D">
        <w:rPr>
          <w:rFonts w:eastAsia="Times New Roman"/>
        </w:rPr>
        <w:t xml:space="preserve"> właściwą ze względu na siedzibę kancelarii notarialnej.”.</w:t>
      </w:r>
    </w:p>
    <w:p w14:paraId="67DB9AF8" w14:textId="77777777" w:rsidR="0021062D" w:rsidRPr="0021062D" w:rsidRDefault="0021062D" w:rsidP="0021062D">
      <w:pPr>
        <w:widowControl/>
        <w:suppressAutoHyphens/>
        <w:spacing w:before="120"/>
        <w:ind w:firstLine="510"/>
        <w:jc w:val="both"/>
        <w:rPr>
          <w:rFonts w:ascii="Times" w:eastAsia="Times New Roman" w:hAnsi="Times"/>
        </w:rPr>
      </w:pPr>
      <w:r w:rsidRPr="0021062D">
        <w:rPr>
          <w:rFonts w:ascii="Times" w:eastAsia="Times New Roman" w:hAnsi="Times"/>
          <w:b/>
        </w:rPr>
        <w:lastRenderedPageBreak/>
        <w:t>Art. 6.</w:t>
      </w:r>
      <w:r w:rsidRPr="0021062D">
        <w:rPr>
          <w:rFonts w:ascii="Times" w:eastAsia="Times New Roman" w:hAnsi="Times"/>
        </w:rPr>
        <w:t xml:space="preserve"> W ustawie z dnia 24 września 2010 r. o ewidencji ludności (Dz. U. z 2022 r. </w:t>
      </w:r>
      <w:r w:rsidRPr="0021062D">
        <w:rPr>
          <w:rFonts w:ascii="Times" w:eastAsia="Times New Roman" w:hAnsi="Times"/>
        </w:rPr>
        <w:br/>
        <w:t xml:space="preserve">poz. 1191) </w:t>
      </w:r>
      <w:bookmarkStart w:id="225" w:name="_Hlk106970260"/>
      <w:r w:rsidRPr="0021062D">
        <w:rPr>
          <w:rFonts w:ascii="Times" w:eastAsia="Times New Roman" w:hAnsi="Times"/>
        </w:rPr>
        <w:t>w art. 46 w ust. 1 w pkt 6 kropkę zastępuje się średnikiem i dodaje się pkt</w:t>
      </w:r>
      <w:r w:rsidRPr="0021062D">
        <w:rPr>
          <w:rFonts w:ascii="Times" w:eastAsia="Times New Roman" w:hAnsi="Times"/>
        </w:rPr>
        <w:br/>
        <w:t>7 w brzmieniu:</w:t>
      </w:r>
    </w:p>
    <w:bookmarkEnd w:id="225"/>
    <w:p w14:paraId="6ED5194C" w14:textId="4D9C7DD9" w:rsidR="0021062D" w:rsidRPr="0021062D" w:rsidRDefault="0021062D" w:rsidP="0021062D">
      <w:pPr>
        <w:widowControl/>
        <w:autoSpaceDE/>
        <w:autoSpaceDN/>
        <w:adjustRightInd/>
        <w:ind w:left="1020" w:hanging="510"/>
        <w:jc w:val="both"/>
        <w:rPr>
          <w:rFonts w:ascii="Times" w:eastAsia="Times New Roman" w:hAnsi="Times"/>
          <w:bCs/>
        </w:rPr>
      </w:pPr>
      <w:r w:rsidRPr="0021062D">
        <w:rPr>
          <w:rFonts w:ascii="Times" w:eastAsia="Times New Roman" w:hAnsi="Times"/>
          <w:bCs/>
        </w:rPr>
        <w:t>„7)</w:t>
      </w:r>
      <w:r w:rsidR="00155822">
        <w:rPr>
          <w:rFonts w:ascii="Times" w:eastAsia="Times New Roman" w:hAnsi="Times"/>
          <w:bCs/>
        </w:rPr>
        <w:tab/>
      </w:r>
      <w:commentRangeStart w:id="226"/>
      <w:r w:rsidRPr="0021062D">
        <w:rPr>
          <w:rFonts w:ascii="Times" w:eastAsia="Times New Roman" w:hAnsi="Times"/>
          <w:bCs/>
        </w:rPr>
        <w:t>notariuszom</w:t>
      </w:r>
      <w:del w:id="227" w:author="Autor">
        <w:r w:rsidRPr="0021062D" w:rsidDel="00C04FE4">
          <w:rPr>
            <w:rFonts w:ascii="Times" w:eastAsia="Times New Roman" w:hAnsi="Times"/>
            <w:bCs/>
          </w:rPr>
          <w:delText>,</w:delText>
        </w:r>
      </w:del>
      <w:r w:rsidRPr="0021062D">
        <w:rPr>
          <w:rFonts w:ascii="Times" w:eastAsia="Times New Roman" w:hAnsi="Times"/>
          <w:bCs/>
        </w:rPr>
        <w:t xml:space="preserve"> dysponującym zaświadczeniem, o którym mowa w art. 79a ustawy </w:t>
      </w:r>
      <w:r w:rsidRPr="0021062D">
        <w:rPr>
          <w:rFonts w:ascii="Times" w:eastAsia="Times New Roman" w:hAnsi="Times"/>
          <w:bCs/>
        </w:rPr>
        <w:br/>
        <w:t xml:space="preserve">z dnia 14 lutego 1991 r. – Prawo o notariacie – wyłącznie w zakresie niezbędnym do dokonywania czynności, o których mowa w art. 1 § 1 pkt 2 ustawy – Prawo </w:t>
      </w:r>
      <w:r w:rsidRPr="0021062D">
        <w:rPr>
          <w:rFonts w:ascii="Times" w:eastAsia="Times New Roman" w:hAnsi="Times"/>
          <w:bCs/>
        </w:rPr>
        <w:br/>
        <w:t>o notariacie (Dz. U. z 2022 r. poz. 1799).”.</w:t>
      </w:r>
      <w:commentRangeEnd w:id="226"/>
      <w:r w:rsidR="00047CD5">
        <w:rPr>
          <w:rStyle w:val="Odwoaniedokomentarza"/>
          <w:rFonts w:ascii="Times" w:eastAsia="Times New Roman" w:hAnsi="Times" w:cs="Times New Roman"/>
        </w:rPr>
        <w:commentReference w:id="226"/>
      </w:r>
    </w:p>
    <w:p w14:paraId="00386675" w14:textId="249D5C7A" w:rsidR="0021062D" w:rsidRPr="0021062D" w:rsidRDefault="0021062D" w:rsidP="0021062D">
      <w:pPr>
        <w:widowControl/>
        <w:suppressAutoHyphens/>
        <w:spacing w:before="120"/>
        <w:ind w:firstLine="510"/>
        <w:jc w:val="both"/>
        <w:rPr>
          <w:rFonts w:ascii="Times" w:eastAsia="Times New Roman" w:hAnsi="Times"/>
        </w:rPr>
      </w:pPr>
      <w:r w:rsidRPr="0021062D">
        <w:rPr>
          <w:rFonts w:ascii="Times" w:eastAsia="Times New Roman" w:hAnsi="Times"/>
          <w:b/>
        </w:rPr>
        <w:t>Art.</w:t>
      </w:r>
      <w:r w:rsidR="007A57F9">
        <w:t xml:space="preserve"> </w:t>
      </w:r>
      <w:r w:rsidRPr="0021062D">
        <w:rPr>
          <w:rFonts w:ascii="Times" w:eastAsia="Times New Roman" w:hAnsi="Times"/>
          <w:b/>
        </w:rPr>
        <w:t xml:space="preserve">7. </w:t>
      </w:r>
      <w:r w:rsidRPr="0021062D">
        <w:rPr>
          <w:rFonts w:ascii="Times" w:eastAsia="Times New Roman" w:hAnsi="Times"/>
        </w:rPr>
        <w:t xml:space="preserve">W ustawie z dnia </w:t>
      </w:r>
      <w:bookmarkStart w:id="228" w:name="_Hlk106875576"/>
      <w:r w:rsidRPr="0021062D">
        <w:rPr>
          <w:rFonts w:ascii="Times" w:eastAsia="Times New Roman" w:hAnsi="Times"/>
        </w:rPr>
        <w:t>22 marca 2018 r. o komornikach sądowych</w:t>
      </w:r>
      <w:bookmarkEnd w:id="228"/>
      <w:r w:rsidRPr="0021062D">
        <w:rPr>
          <w:rFonts w:ascii="Times" w:eastAsia="Times New Roman" w:hAnsi="Times"/>
        </w:rPr>
        <w:t xml:space="preserve"> (Dz. U. z 2022 r. poz. 1168</w:t>
      </w:r>
      <w:r w:rsidR="00372012">
        <w:t xml:space="preserve"> i 1301</w:t>
      </w:r>
      <w:r w:rsidRPr="0021062D">
        <w:rPr>
          <w:rFonts w:ascii="Times" w:eastAsia="Times New Roman" w:hAnsi="Times"/>
        </w:rPr>
        <w:t>) w art. 3 w ust. 4 w pkt 3 kropkę zastępuje się średnikiem i dodaje się pkt</w:t>
      </w:r>
      <w:r w:rsidRPr="0021062D">
        <w:rPr>
          <w:rFonts w:ascii="Times" w:eastAsia="Times New Roman" w:hAnsi="Times"/>
        </w:rPr>
        <w:br/>
        <w:t>4 w brzmieniu:</w:t>
      </w:r>
    </w:p>
    <w:p w14:paraId="0EBF5513" w14:textId="3AACD0F6" w:rsidR="0021062D" w:rsidRPr="0021062D" w:rsidRDefault="0021062D" w:rsidP="0021062D">
      <w:pPr>
        <w:widowControl/>
        <w:autoSpaceDE/>
        <w:autoSpaceDN/>
        <w:adjustRightInd/>
        <w:ind w:left="1020" w:hanging="510"/>
        <w:jc w:val="both"/>
        <w:rPr>
          <w:rFonts w:ascii="Times" w:eastAsia="Times New Roman" w:hAnsi="Times"/>
          <w:bCs/>
        </w:rPr>
      </w:pPr>
      <w:bookmarkStart w:id="229" w:name="_Hlk106966277"/>
      <w:r w:rsidRPr="0021062D">
        <w:rPr>
          <w:rFonts w:ascii="Times" w:eastAsia="Times New Roman" w:hAnsi="Times"/>
          <w:bCs/>
        </w:rPr>
        <w:t>„</w:t>
      </w:r>
      <w:bookmarkEnd w:id="229"/>
      <w:r w:rsidRPr="0021062D">
        <w:rPr>
          <w:rFonts w:ascii="Times" w:eastAsia="Times New Roman" w:hAnsi="Times"/>
          <w:bCs/>
        </w:rPr>
        <w:t>4)</w:t>
      </w:r>
      <w:r w:rsidR="00155822">
        <w:rPr>
          <w:rFonts w:ascii="Times" w:eastAsia="Times New Roman" w:hAnsi="Times"/>
          <w:bCs/>
        </w:rPr>
        <w:tab/>
      </w:r>
      <w:r w:rsidRPr="0021062D">
        <w:rPr>
          <w:rFonts w:ascii="Times" w:eastAsia="Times New Roman" w:hAnsi="Times"/>
          <w:bCs/>
        </w:rPr>
        <w:t>na zlecenie notariusza osobiście doręcza bezpośrednio adresatowi notarialny nakaz zapłaty oraz inne pisma sporządzone przez notariusza na podstawie rozdziału 7a ustawy z dnia 14 lutego 1991 r. – Prawo o notariacie (Dz. U. z 2022 r. poz. 1799), za potwierdzeniem odbioru i oznaczeniem daty, albo stwierdza, że adresat pod podanym adresem nie zamieszkuje</w:t>
      </w:r>
      <w:bookmarkStart w:id="230" w:name="_Hlk106966295"/>
      <w:bookmarkStart w:id="231" w:name="_Hlk106968746"/>
      <w:r w:rsidRPr="0021062D">
        <w:rPr>
          <w:rFonts w:ascii="Times" w:eastAsia="Times New Roman" w:hAnsi="Times"/>
          <w:bCs/>
        </w:rPr>
        <w:t>.”</w:t>
      </w:r>
      <w:bookmarkEnd w:id="230"/>
      <w:r w:rsidRPr="0021062D">
        <w:rPr>
          <w:rFonts w:ascii="Times" w:eastAsia="Times New Roman" w:hAnsi="Times"/>
          <w:bCs/>
        </w:rPr>
        <w:t>.</w:t>
      </w:r>
      <w:bookmarkEnd w:id="231"/>
    </w:p>
    <w:p w14:paraId="5D2F60B7" w14:textId="23DC3899" w:rsidR="0021062D" w:rsidRPr="0021062D" w:rsidRDefault="0021062D" w:rsidP="0021062D">
      <w:pPr>
        <w:widowControl/>
        <w:suppressAutoHyphens/>
        <w:spacing w:before="120"/>
        <w:ind w:firstLine="510"/>
        <w:jc w:val="both"/>
        <w:rPr>
          <w:rFonts w:ascii="Times" w:eastAsia="Times New Roman" w:hAnsi="Times"/>
        </w:rPr>
      </w:pPr>
      <w:bookmarkStart w:id="232" w:name="_Hlk114471159"/>
      <w:bookmarkStart w:id="233" w:name="_Hlk106875675"/>
      <w:r w:rsidRPr="0021062D">
        <w:rPr>
          <w:rFonts w:ascii="Times" w:eastAsia="Times New Roman" w:hAnsi="Times"/>
          <w:b/>
        </w:rPr>
        <w:t>Art.</w:t>
      </w:r>
      <w:r w:rsidR="007A57F9">
        <w:t xml:space="preserve"> </w:t>
      </w:r>
      <w:r w:rsidRPr="0021062D">
        <w:rPr>
          <w:rFonts w:ascii="Times" w:eastAsia="Times New Roman" w:hAnsi="Times"/>
          <w:b/>
        </w:rPr>
        <w:t>8</w:t>
      </w:r>
      <w:bookmarkEnd w:id="232"/>
      <w:r w:rsidRPr="0021062D">
        <w:rPr>
          <w:rFonts w:ascii="Times" w:eastAsia="Times New Roman" w:hAnsi="Times"/>
          <w:b/>
        </w:rPr>
        <w:t>.</w:t>
      </w:r>
      <w:r w:rsidRPr="0021062D">
        <w:rPr>
          <w:rFonts w:ascii="Times" w:eastAsia="Times New Roman" w:hAnsi="Times"/>
        </w:rPr>
        <w:t xml:space="preserve"> </w:t>
      </w:r>
      <w:bookmarkEnd w:id="233"/>
      <w:r w:rsidRPr="0021062D">
        <w:rPr>
          <w:rFonts w:ascii="Times" w:eastAsia="Times New Roman" w:hAnsi="Times"/>
        </w:rPr>
        <w:t>Do postępowań dyscyplinarnych wszczętych i niezakończonych przed dniem wejścia w życie ustawy stosuje się przepisy dotychczasowe</w:t>
      </w:r>
      <w:r w:rsidRPr="0021062D">
        <w:rPr>
          <w:rFonts w:ascii="Times" w:eastAsia="Times New Roman" w:hAnsi="Times"/>
          <w:color w:val="000000"/>
        </w:rPr>
        <w:t xml:space="preserve">. </w:t>
      </w:r>
    </w:p>
    <w:p w14:paraId="7D9E3821" w14:textId="287F0A6C" w:rsidR="0021062D" w:rsidRDefault="0021062D" w:rsidP="0021062D">
      <w:pPr>
        <w:widowControl/>
        <w:suppressAutoHyphens/>
        <w:spacing w:before="120"/>
        <w:ind w:firstLine="510"/>
        <w:jc w:val="both"/>
        <w:rPr>
          <w:rFonts w:ascii="Times" w:eastAsia="Times New Roman" w:hAnsi="Times"/>
        </w:rPr>
      </w:pPr>
      <w:r w:rsidRPr="0021062D">
        <w:rPr>
          <w:rFonts w:ascii="Times" w:eastAsia="Times New Roman" w:hAnsi="Times"/>
          <w:b/>
        </w:rPr>
        <w:t>Art.</w:t>
      </w:r>
      <w:r w:rsidR="007A57F9">
        <w:t xml:space="preserve"> </w:t>
      </w:r>
      <w:r w:rsidRPr="0021062D">
        <w:rPr>
          <w:rFonts w:ascii="Times" w:eastAsia="Times New Roman" w:hAnsi="Times"/>
          <w:b/>
        </w:rPr>
        <w:t>9.</w:t>
      </w:r>
      <w:r w:rsidRPr="0021062D">
        <w:rPr>
          <w:rFonts w:ascii="Times" w:eastAsia="Times New Roman" w:hAnsi="Times"/>
        </w:rPr>
        <w:t xml:space="preserve"> Przepis art. 15a § 1 pkt 1 ustawy </w:t>
      </w:r>
      <w:ins w:id="234" w:author="Autor">
        <w:r w:rsidR="00CD598F">
          <w:rPr>
            <w:rFonts w:ascii="Times" w:eastAsia="Times New Roman" w:hAnsi="Times"/>
          </w:rPr>
          <w:t>zmienianej w art. 1</w:t>
        </w:r>
      </w:ins>
      <w:del w:id="235" w:author="Autor">
        <w:r w:rsidRPr="0021062D" w:rsidDel="00CD598F">
          <w:rPr>
            <w:rFonts w:ascii="Times" w:eastAsia="Times New Roman" w:hAnsi="Times"/>
          </w:rPr>
          <w:delText>z dnia 14 lutego 1991 r. – Prawo o notariacie (Dz. U. z 2022 r. poz. 1799)</w:delText>
        </w:r>
      </w:del>
      <w:r w:rsidRPr="0021062D">
        <w:rPr>
          <w:rFonts w:ascii="Times" w:eastAsia="Times New Roman" w:hAnsi="Times"/>
        </w:rPr>
        <w:t xml:space="preserve"> stosuje się, jeżeli po dniu wejścia w życie </w:t>
      </w:r>
      <w:ins w:id="236" w:author="Autor">
        <w:r w:rsidR="00CD598F">
          <w:rPr>
            <w:rFonts w:ascii="Times" w:eastAsia="Times New Roman" w:hAnsi="Times"/>
          </w:rPr>
          <w:t xml:space="preserve">niniejszej </w:t>
        </w:r>
      </w:ins>
      <w:r w:rsidRPr="0021062D">
        <w:rPr>
          <w:rFonts w:ascii="Times" w:eastAsia="Times New Roman" w:hAnsi="Times"/>
        </w:rPr>
        <w:t>ustawy przedstawiono notariuszowi zarzut popełnienia umyślnego przestępstwa ściganego z oskarżenia publicznego lub umyślnego przestępstwa skarbowego.</w:t>
      </w:r>
    </w:p>
    <w:p w14:paraId="01DA7CB4" w14:textId="2A4FE273" w:rsidR="000B57D1" w:rsidRPr="000B57D1" w:rsidRDefault="000B57D1" w:rsidP="00977A61">
      <w:pPr>
        <w:pStyle w:val="ARTartustawynprozporzdzenia"/>
        <w:rPr>
          <w:rFonts w:eastAsia="Times New Roman"/>
        </w:rPr>
      </w:pPr>
      <w:r w:rsidRPr="0021062D">
        <w:rPr>
          <w:rFonts w:eastAsia="Times New Roman"/>
          <w:b/>
        </w:rPr>
        <w:t>Art.</w:t>
      </w:r>
      <w:r>
        <w:t xml:space="preserve"> </w:t>
      </w:r>
      <w:r>
        <w:rPr>
          <w:rFonts w:eastAsia="Times New Roman"/>
          <w:b/>
        </w:rPr>
        <w:t>10</w:t>
      </w:r>
      <w:r w:rsidRPr="0021062D">
        <w:rPr>
          <w:rFonts w:eastAsia="Times New Roman"/>
          <w:b/>
        </w:rPr>
        <w:t>.</w:t>
      </w:r>
      <w:r w:rsidRPr="0021062D">
        <w:rPr>
          <w:rFonts w:eastAsia="Times New Roman"/>
        </w:rPr>
        <w:t xml:space="preserve"> </w:t>
      </w:r>
      <w:r w:rsidRPr="000B57D1">
        <w:rPr>
          <w:rFonts w:eastAsia="Times New Roman"/>
        </w:rPr>
        <w:t xml:space="preserve">1. </w:t>
      </w:r>
      <w:commentRangeStart w:id="237"/>
      <w:r w:rsidRPr="000B57D1">
        <w:rPr>
          <w:rFonts w:eastAsia="Times New Roman"/>
        </w:rPr>
        <w:t xml:space="preserve">W latach 2022-2032 </w:t>
      </w:r>
      <w:commentRangeEnd w:id="237"/>
      <w:r w:rsidR="00790C8B">
        <w:rPr>
          <w:rStyle w:val="Odwoaniedokomentarza"/>
          <w:rFonts w:eastAsia="Times New Roman" w:cs="Times New Roman"/>
        </w:rPr>
        <w:commentReference w:id="237"/>
      </w:r>
      <w:r w:rsidRPr="000B57D1">
        <w:rPr>
          <w:rFonts w:eastAsia="Times New Roman"/>
        </w:rPr>
        <w:t>maksymalny limit wydatków budżetu państwa, będących skutkiem finansowym niniejszej ustawy, wynosi 29 142 000 zł, z tym że w poszczególnych latach limit wynosi:</w:t>
      </w:r>
    </w:p>
    <w:p w14:paraId="35EEAB61" w14:textId="71640A8E" w:rsidR="000B57D1" w:rsidRPr="000B57D1" w:rsidRDefault="000B57D1" w:rsidP="00977A61">
      <w:pPr>
        <w:pStyle w:val="PKTpunkt"/>
        <w:rPr>
          <w:rFonts w:eastAsia="Times New Roman"/>
        </w:rPr>
      </w:pPr>
      <w:r w:rsidRPr="000B57D1">
        <w:rPr>
          <w:rFonts w:eastAsia="Times New Roman"/>
        </w:rPr>
        <w:t>1)</w:t>
      </w:r>
      <w:r w:rsidR="00977A61">
        <w:rPr>
          <w:rFonts w:eastAsia="Times New Roman"/>
        </w:rPr>
        <w:tab/>
      </w:r>
      <w:r w:rsidRPr="000B57D1">
        <w:rPr>
          <w:rFonts w:eastAsia="Times New Roman"/>
        </w:rPr>
        <w:t>w 2023 r. – 5 500 000 zł;</w:t>
      </w:r>
    </w:p>
    <w:p w14:paraId="2031859B" w14:textId="230CF293" w:rsidR="000B57D1" w:rsidRPr="000B57D1" w:rsidRDefault="00977A61" w:rsidP="00977A61">
      <w:pPr>
        <w:pStyle w:val="PKTpunkt"/>
        <w:rPr>
          <w:rFonts w:eastAsia="Times New Roman"/>
        </w:rPr>
      </w:pPr>
      <w:r>
        <w:rPr>
          <w:rFonts w:eastAsia="Times New Roman"/>
        </w:rPr>
        <w:t>2</w:t>
      </w:r>
      <w:r w:rsidR="000B57D1" w:rsidRPr="000B57D1">
        <w:rPr>
          <w:rFonts w:eastAsia="Times New Roman"/>
        </w:rPr>
        <w:t>)</w:t>
      </w:r>
      <w:r>
        <w:rPr>
          <w:rFonts w:eastAsia="Times New Roman"/>
        </w:rPr>
        <w:tab/>
      </w:r>
      <w:r w:rsidR="000B57D1" w:rsidRPr="000B57D1">
        <w:rPr>
          <w:rFonts w:eastAsia="Times New Roman"/>
        </w:rPr>
        <w:t>w 2024 r. – 2 354 000 zł;</w:t>
      </w:r>
    </w:p>
    <w:p w14:paraId="26DF3BDD" w14:textId="455AE270" w:rsidR="000B57D1" w:rsidRPr="000B57D1" w:rsidRDefault="00977A61" w:rsidP="00977A61">
      <w:pPr>
        <w:pStyle w:val="PKTpunkt"/>
        <w:rPr>
          <w:rFonts w:eastAsia="Times New Roman"/>
        </w:rPr>
      </w:pPr>
      <w:r>
        <w:rPr>
          <w:rFonts w:eastAsia="Times New Roman"/>
        </w:rPr>
        <w:t>3</w:t>
      </w:r>
      <w:r w:rsidR="000B57D1" w:rsidRPr="000B57D1">
        <w:rPr>
          <w:rFonts w:eastAsia="Times New Roman"/>
        </w:rPr>
        <w:t>)</w:t>
      </w:r>
      <w:r>
        <w:rPr>
          <w:rFonts w:eastAsia="Times New Roman"/>
        </w:rPr>
        <w:tab/>
      </w:r>
      <w:r w:rsidR="000B57D1" w:rsidRPr="000B57D1">
        <w:rPr>
          <w:rFonts w:eastAsia="Times New Roman"/>
        </w:rPr>
        <w:t>w 2025 r. – 2 437 000 zł;</w:t>
      </w:r>
    </w:p>
    <w:p w14:paraId="5D085BBC" w14:textId="062C1876" w:rsidR="000B57D1" w:rsidRPr="000B57D1" w:rsidRDefault="00977A61" w:rsidP="00977A61">
      <w:pPr>
        <w:pStyle w:val="PKTpunkt"/>
        <w:rPr>
          <w:rFonts w:eastAsia="Times New Roman"/>
        </w:rPr>
      </w:pPr>
      <w:r>
        <w:rPr>
          <w:rFonts w:eastAsia="Times New Roman"/>
        </w:rPr>
        <w:t>4</w:t>
      </w:r>
      <w:r w:rsidR="000B57D1" w:rsidRPr="000B57D1">
        <w:rPr>
          <w:rFonts w:eastAsia="Times New Roman"/>
        </w:rPr>
        <w:t>)</w:t>
      </w:r>
      <w:r>
        <w:rPr>
          <w:rFonts w:eastAsia="Times New Roman"/>
        </w:rPr>
        <w:tab/>
      </w:r>
      <w:r w:rsidR="000B57D1" w:rsidRPr="000B57D1">
        <w:rPr>
          <w:rFonts w:eastAsia="Times New Roman"/>
        </w:rPr>
        <w:t>w 2026 r. – 2 497 000 zł;</w:t>
      </w:r>
    </w:p>
    <w:p w14:paraId="24B41BF5" w14:textId="44B902A4" w:rsidR="000B57D1" w:rsidRPr="000B57D1" w:rsidRDefault="00977A61" w:rsidP="00977A61">
      <w:pPr>
        <w:pStyle w:val="PKTpunkt"/>
        <w:rPr>
          <w:rFonts w:eastAsia="Times New Roman"/>
        </w:rPr>
      </w:pPr>
      <w:r>
        <w:rPr>
          <w:rFonts w:eastAsia="Times New Roman"/>
        </w:rPr>
        <w:t>5</w:t>
      </w:r>
      <w:r w:rsidR="000B57D1" w:rsidRPr="000B57D1">
        <w:rPr>
          <w:rFonts w:eastAsia="Times New Roman"/>
        </w:rPr>
        <w:t>)</w:t>
      </w:r>
      <w:r>
        <w:rPr>
          <w:rFonts w:eastAsia="Times New Roman"/>
        </w:rPr>
        <w:tab/>
      </w:r>
      <w:r w:rsidR="000B57D1" w:rsidRPr="000B57D1">
        <w:rPr>
          <w:rFonts w:eastAsia="Times New Roman"/>
        </w:rPr>
        <w:t>w 2027 r. – 2 560 000 zł;</w:t>
      </w:r>
    </w:p>
    <w:p w14:paraId="2CA1459F" w14:textId="123527CD" w:rsidR="000B57D1" w:rsidRPr="000B57D1" w:rsidRDefault="00977A61" w:rsidP="00977A61">
      <w:pPr>
        <w:pStyle w:val="PKTpunkt"/>
        <w:rPr>
          <w:rFonts w:eastAsia="Times New Roman"/>
        </w:rPr>
      </w:pPr>
      <w:r>
        <w:rPr>
          <w:rFonts w:eastAsia="Times New Roman"/>
        </w:rPr>
        <w:t>6</w:t>
      </w:r>
      <w:r w:rsidR="000B57D1" w:rsidRPr="000B57D1">
        <w:rPr>
          <w:rFonts w:eastAsia="Times New Roman"/>
        </w:rPr>
        <w:t>)</w:t>
      </w:r>
      <w:r>
        <w:rPr>
          <w:rFonts w:eastAsia="Times New Roman"/>
        </w:rPr>
        <w:tab/>
      </w:r>
      <w:r w:rsidR="000B57D1" w:rsidRPr="000B57D1">
        <w:rPr>
          <w:rFonts w:eastAsia="Times New Roman"/>
        </w:rPr>
        <w:t>w 2028 r. – 2 624 000 zł;</w:t>
      </w:r>
    </w:p>
    <w:p w14:paraId="41F8A068" w14:textId="0FFDA754" w:rsidR="000B57D1" w:rsidRPr="000B57D1" w:rsidRDefault="00977A61" w:rsidP="00977A61">
      <w:pPr>
        <w:pStyle w:val="PKTpunkt"/>
        <w:rPr>
          <w:rFonts w:eastAsia="Times New Roman"/>
        </w:rPr>
      </w:pPr>
      <w:r>
        <w:rPr>
          <w:rFonts w:eastAsia="Times New Roman"/>
        </w:rPr>
        <w:t>7</w:t>
      </w:r>
      <w:r w:rsidR="000B57D1" w:rsidRPr="000B57D1">
        <w:rPr>
          <w:rFonts w:eastAsia="Times New Roman"/>
        </w:rPr>
        <w:t>)</w:t>
      </w:r>
      <w:r>
        <w:rPr>
          <w:rFonts w:eastAsia="Times New Roman"/>
        </w:rPr>
        <w:tab/>
      </w:r>
      <w:r w:rsidR="000B57D1" w:rsidRPr="000B57D1">
        <w:rPr>
          <w:rFonts w:eastAsia="Times New Roman"/>
        </w:rPr>
        <w:t>w 2029 r. – 2 690 000 zł;</w:t>
      </w:r>
    </w:p>
    <w:p w14:paraId="7A2E7FBB" w14:textId="22A8238C" w:rsidR="000B57D1" w:rsidRPr="000B57D1" w:rsidRDefault="00977A61" w:rsidP="00977A61">
      <w:pPr>
        <w:pStyle w:val="PKTpunkt"/>
        <w:rPr>
          <w:rFonts w:eastAsia="Times New Roman"/>
        </w:rPr>
      </w:pPr>
      <w:r>
        <w:rPr>
          <w:rFonts w:eastAsia="Times New Roman"/>
        </w:rPr>
        <w:t>8</w:t>
      </w:r>
      <w:r w:rsidR="000B57D1" w:rsidRPr="000B57D1">
        <w:rPr>
          <w:rFonts w:eastAsia="Times New Roman"/>
        </w:rPr>
        <w:t>)</w:t>
      </w:r>
      <w:r>
        <w:rPr>
          <w:rFonts w:eastAsia="Times New Roman"/>
        </w:rPr>
        <w:tab/>
      </w:r>
      <w:r w:rsidR="000B57D1" w:rsidRPr="000B57D1">
        <w:rPr>
          <w:rFonts w:eastAsia="Times New Roman"/>
        </w:rPr>
        <w:t>w 2030 r. – 2 757 000 zł;</w:t>
      </w:r>
    </w:p>
    <w:p w14:paraId="64E733D9" w14:textId="6D65CA7F" w:rsidR="000B57D1" w:rsidRPr="000B57D1" w:rsidRDefault="00977A61" w:rsidP="00977A61">
      <w:pPr>
        <w:pStyle w:val="PKTpunkt"/>
        <w:rPr>
          <w:rFonts w:eastAsia="Times New Roman"/>
        </w:rPr>
      </w:pPr>
      <w:r>
        <w:rPr>
          <w:rFonts w:eastAsia="Times New Roman"/>
        </w:rPr>
        <w:lastRenderedPageBreak/>
        <w:t>9</w:t>
      </w:r>
      <w:r w:rsidR="000B57D1" w:rsidRPr="000B57D1">
        <w:rPr>
          <w:rFonts w:eastAsia="Times New Roman"/>
        </w:rPr>
        <w:t>)</w:t>
      </w:r>
      <w:r>
        <w:rPr>
          <w:rFonts w:eastAsia="Times New Roman"/>
        </w:rPr>
        <w:tab/>
      </w:r>
      <w:r w:rsidR="000B57D1" w:rsidRPr="000B57D1">
        <w:rPr>
          <w:rFonts w:eastAsia="Times New Roman"/>
        </w:rPr>
        <w:t>w 2031 r. – 2 826 000 zł;</w:t>
      </w:r>
    </w:p>
    <w:p w14:paraId="14BD030C" w14:textId="7376D157" w:rsidR="000B57D1" w:rsidRPr="000B57D1" w:rsidRDefault="000B57D1" w:rsidP="00977A61">
      <w:pPr>
        <w:pStyle w:val="PKTpunkt"/>
        <w:rPr>
          <w:rFonts w:eastAsia="Times New Roman"/>
        </w:rPr>
      </w:pPr>
      <w:r w:rsidRPr="000B57D1">
        <w:rPr>
          <w:rFonts w:eastAsia="Times New Roman"/>
        </w:rPr>
        <w:t>1</w:t>
      </w:r>
      <w:r w:rsidR="00977A61">
        <w:rPr>
          <w:rFonts w:eastAsia="Times New Roman"/>
        </w:rPr>
        <w:t>0</w:t>
      </w:r>
      <w:r w:rsidRPr="000B57D1">
        <w:rPr>
          <w:rFonts w:eastAsia="Times New Roman"/>
        </w:rPr>
        <w:t>)</w:t>
      </w:r>
      <w:r w:rsidR="00977A61">
        <w:rPr>
          <w:rFonts w:eastAsia="Times New Roman"/>
        </w:rPr>
        <w:tab/>
      </w:r>
      <w:r w:rsidRPr="000B57D1">
        <w:rPr>
          <w:rFonts w:eastAsia="Times New Roman"/>
        </w:rPr>
        <w:t>w 2032 r. – 2 897 000 zł.</w:t>
      </w:r>
    </w:p>
    <w:p w14:paraId="322A9676" w14:textId="77777777" w:rsidR="000B57D1" w:rsidRPr="000B57D1" w:rsidRDefault="000B57D1" w:rsidP="00977A61">
      <w:pPr>
        <w:pStyle w:val="USTustnpkodeksu"/>
        <w:rPr>
          <w:rFonts w:eastAsia="Times New Roman"/>
        </w:rPr>
      </w:pPr>
      <w:r w:rsidRPr="000B57D1">
        <w:rPr>
          <w:rFonts w:eastAsia="Times New Roman"/>
        </w:rPr>
        <w:t>2. Minister Sprawiedliwości monitoruje wykorzystanie limitu wydatków, o którym mowa w ust. 1, i dokonuje oceny wykorzystania tego limitu według stanu na koniec każdego półrocza i na koniec każdego roku kalendarzowego oraz w razie konieczności wdraża mechanizm korygujący określony w ust. 3.</w:t>
      </w:r>
    </w:p>
    <w:p w14:paraId="0837F939" w14:textId="082C5CFF" w:rsidR="000B57D1" w:rsidRPr="0021062D" w:rsidRDefault="000B57D1" w:rsidP="00977A61">
      <w:pPr>
        <w:pStyle w:val="USTustnpkodeksu"/>
        <w:rPr>
          <w:rFonts w:eastAsia="Times New Roman"/>
        </w:rPr>
      </w:pPr>
      <w:r w:rsidRPr="000B57D1">
        <w:rPr>
          <w:rFonts w:eastAsia="Times New Roman"/>
        </w:rPr>
        <w:t>3. W przypadku zagrożenia przekroczenia lub przekroczenia w danym roku budżetowym limitu wydatków, o którym mowa w ust. 1, Minister Sprawiedliwości wprowadza mechanizm korygujący polegający na zmniejszeniu wydatków budżetu państwa, będących skutkiem finansowym niniejszej ustawy.</w:t>
      </w:r>
    </w:p>
    <w:p w14:paraId="39DC52BC" w14:textId="38F41DEA" w:rsidR="0021062D" w:rsidRPr="0021062D" w:rsidRDefault="0021062D" w:rsidP="0021062D">
      <w:pPr>
        <w:widowControl/>
        <w:suppressAutoHyphens/>
        <w:spacing w:before="120"/>
        <w:ind w:firstLine="510"/>
        <w:jc w:val="both"/>
        <w:rPr>
          <w:rFonts w:ascii="Times" w:eastAsia="Times New Roman" w:hAnsi="Times"/>
        </w:rPr>
      </w:pPr>
      <w:r w:rsidRPr="0021062D">
        <w:rPr>
          <w:rFonts w:ascii="Times" w:eastAsia="Times New Roman" w:hAnsi="Times"/>
          <w:b/>
        </w:rPr>
        <w:t>Art.</w:t>
      </w:r>
      <w:r w:rsidR="007A57F9">
        <w:t xml:space="preserve"> </w:t>
      </w:r>
      <w:r w:rsidRPr="0021062D">
        <w:rPr>
          <w:rFonts w:ascii="Times" w:eastAsia="Times New Roman" w:hAnsi="Times"/>
          <w:b/>
        </w:rPr>
        <w:t>1</w:t>
      </w:r>
      <w:r w:rsidR="000B57D1">
        <w:rPr>
          <w:rFonts w:ascii="Times" w:eastAsia="Times New Roman" w:hAnsi="Times"/>
          <w:b/>
        </w:rPr>
        <w:t>1</w:t>
      </w:r>
      <w:r w:rsidRPr="0021062D">
        <w:rPr>
          <w:rFonts w:ascii="Times" w:eastAsia="Times New Roman" w:hAnsi="Times"/>
          <w:b/>
        </w:rPr>
        <w:t>.</w:t>
      </w:r>
      <w:r w:rsidRPr="0021062D">
        <w:rPr>
          <w:rFonts w:ascii="Times" w:eastAsia="Times New Roman" w:hAnsi="Times"/>
        </w:rPr>
        <w:t xml:space="preserve"> Ustawa wchodzi w życie po upływie 12 miesięcy od dnia ogłoszenia, </w:t>
      </w:r>
      <w:r w:rsidR="007A57F9">
        <w:br/>
      </w:r>
      <w:r w:rsidRPr="0021062D">
        <w:rPr>
          <w:rFonts w:ascii="Times" w:eastAsia="Times New Roman" w:hAnsi="Times"/>
        </w:rPr>
        <w:t xml:space="preserve">z wyjątkiem art. 105j ustawy zmienianej w art. 1, który wchodzi w życie z dniem 1 stycznia 2025 r. </w:t>
      </w:r>
    </w:p>
    <w:p w14:paraId="517E01C1" w14:textId="77777777" w:rsidR="0021062D" w:rsidRPr="0021062D" w:rsidRDefault="0021062D" w:rsidP="003E0DC1">
      <w:pPr>
        <w:widowControl/>
        <w:suppressAutoHyphens/>
        <w:spacing w:before="120"/>
        <w:jc w:val="both"/>
        <w:rPr>
          <w:rFonts w:ascii="Times" w:eastAsia="Times New Roman" w:hAnsi="Times"/>
        </w:rPr>
      </w:pPr>
    </w:p>
    <w:p w14:paraId="6A161790" w14:textId="77777777" w:rsidR="0021062D" w:rsidRPr="0021062D" w:rsidRDefault="0021062D" w:rsidP="0021062D">
      <w:pPr>
        <w:widowControl/>
        <w:autoSpaceDE/>
        <w:autoSpaceDN/>
        <w:adjustRightInd/>
        <w:spacing w:line="240" w:lineRule="auto"/>
        <w:ind w:left="284" w:hanging="284"/>
        <w:jc w:val="both"/>
        <w:rPr>
          <w:rFonts w:eastAsia="Times New Roman"/>
          <w:sz w:val="20"/>
        </w:rPr>
      </w:pPr>
      <w:r w:rsidRPr="0021062D">
        <w:rPr>
          <w:rFonts w:eastAsia="Times New Roman"/>
          <w:sz w:val="20"/>
        </w:rPr>
        <w:t>ZA ZGODNOŚĆ POD WZGLĘDEM PRAWNYM,</w:t>
      </w:r>
    </w:p>
    <w:p w14:paraId="6C92CFF8" w14:textId="77777777" w:rsidR="0021062D" w:rsidRPr="0021062D" w:rsidRDefault="0021062D" w:rsidP="0021062D">
      <w:pPr>
        <w:widowControl/>
        <w:autoSpaceDE/>
        <w:autoSpaceDN/>
        <w:adjustRightInd/>
        <w:spacing w:line="240" w:lineRule="auto"/>
        <w:ind w:left="284" w:hanging="284"/>
        <w:jc w:val="both"/>
        <w:rPr>
          <w:rFonts w:eastAsia="Times New Roman"/>
          <w:sz w:val="20"/>
        </w:rPr>
      </w:pPr>
      <w:r w:rsidRPr="0021062D">
        <w:rPr>
          <w:rFonts w:eastAsia="Times New Roman"/>
          <w:sz w:val="20"/>
        </w:rPr>
        <w:t xml:space="preserve">LEGISLACYJNYM I REDAKCYJNYM </w:t>
      </w:r>
    </w:p>
    <w:p w14:paraId="57414312" w14:textId="77777777" w:rsidR="0021062D" w:rsidRPr="0021062D" w:rsidRDefault="0021062D" w:rsidP="0021062D">
      <w:pPr>
        <w:widowControl/>
        <w:autoSpaceDE/>
        <w:autoSpaceDN/>
        <w:adjustRightInd/>
        <w:spacing w:line="240" w:lineRule="auto"/>
        <w:ind w:left="284" w:hanging="284"/>
        <w:jc w:val="both"/>
        <w:rPr>
          <w:rFonts w:eastAsia="Times New Roman"/>
          <w:sz w:val="20"/>
        </w:rPr>
      </w:pPr>
      <w:r w:rsidRPr="0021062D">
        <w:rPr>
          <w:rFonts w:eastAsia="Times New Roman"/>
          <w:sz w:val="20"/>
        </w:rPr>
        <w:t>Dr Rafał Reiwer - sędzia</w:t>
      </w:r>
    </w:p>
    <w:p w14:paraId="7DB6EB9E" w14:textId="77777777" w:rsidR="0021062D" w:rsidRPr="0021062D" w:rsidRDefault="0021062D" w:rsidP="0021062D">
      <w:pPr>
        <w:widowControl/>
        <w:autoSpaceDE/>
        <w:autoSpaceDN/>
        <w:adjustRightInd/>
        <w:spacing w:line="240" w:lineRule="auto"/>
        <w:ind w:left="284" w:hanging="284"/>
        <w:jc w:val="both"/>
        <w:rPr>
          <w:rFonts w:eastAsia="Times New Roman"/>
          <w:sz w:val="20"/>
        </w:rPr>
      </w:pPr>
      <w:r w:rsidRPr="0021062D">
        <w:rPr>
          <w:rFonts w:eastAsia="Times New Roman"/>
          <w:sz w:val="20"/>
        </w:rPr>
        <w:t xml:space="preserve">Dyrektor Departamentu Prawa Gospodarczego </w:t>
      </w:r>
    </w:p>
    <w:p w14:paraId="6D7A03AF" w14:textId="77777777" w:rsidR="0021062D" w:rsidRPr="0021062D" w:rsidRDefault="0021062D" w:rsidP="0021062D">
      <w:pPr>
        <w:widowControl/>
        <w:autoSpaceDE/>
        <w:autoSpaceDN/>
        <w:adjustRightInd/>
        <w:spacing w:line="240" w:lineRule="auto"/>
        <w:ind w:left="284" w:hanging="284"/>
        <w:jc w:val="both"/>
        <w:rPr>
          <w:rFonts w:eastAsia="Times New Roman"/>
          <w:sz w:val="20"/>
        </w:rPr>
      </w:pPr>
      <w:r w:rsidRPr="0021062D">
        <w:rPr>
          <w:rFonts w:eastAsia="Times New Roman"/>
          <w:sz w:val="20"/>
        </w:rPr>
        <w:t>w Ministerstwie Sprawiedliwości</w:t>
      </w:r>
    </w:p>
    <w:p w14:paraId="7CEC3101" w14:textId="77777777" w:rsidR="0021062D" w:rsidRPr="0021062D" w:rsidRDefault="0021062D" w:rsidP="0021062D">
      <w:pPr>
        <w:widowControl/>
        <w:autoSpaceDE/>
        <w:autoSpaceDN/>
        <w:adjustRightInd/>
        <w:spacing w:line="240" w:lineRule="auto"/>
        <w:ind w:left="284" w:hanging="284"/>
        <w:jc w:val="both"/>
        <w:rPr>
          <w:rFonts w:eastAsia="Times New Roman"/>
          <w:sz w:val="20"/>
        </w:rPr>
      </w:pPr>
      <w:r w:rsidRPr="0021062D">
        <w:rPr>
          <w:rFonts w:eastAsia="Times New Roman"/>
          <w:sz w:val="20"/>
        </w:rPr>
        <w:t>/podpisano elektronicznie/</w:t>
      </w:r>
    </w:p>
    <w:p w14:paraId="6ADB054E" w14:textId="77777777" w:rsidR="00261A16" w:rsidRPr="00737F6A" w:rsidRDefault="00261A16" w:rsidP="00485102"/>
    <w:sectPr w:rsidR="00261A16" w:rsidRPr="00737F6A" w:rsidSect="001A7F15">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or" w:initials="A">
    <w:p w14:paraId="6D015756" w14:textId="77777777" w:rsidR="007500AB" w:rsidRDefault="007500AB" w:rsidP="00751FAF">
      <w:pPr>
        <w:pStyle w:val="Tekstkomentarza"/>
      </w:pPr>
      <w:r>
        <w:rPr>
          <w:rStyle w:val="Odwoaniedokomentarza"/>
        </w:rPr>
        <w:annotationRef/>
      </w:r>
      <w:r>
        <w:t xml:space="preserve">Z odnośnika należy wykreślić ustawę z dnia 27 lipca 2001 r. </w:t>
      </w:r>
    </w:p>
    <w:p w14:paraId="284487FB" w14:textId="506C5F0C" w:rsidR="007500AB" w:rsidRDefault="007500AB" w:rsidP="00751FAF">
      <w:pPr>
        <w:pStyle w:val="Tekstkomentarza"/>
      </w:pPr>
      <w:r>
        <w:t>– Prawo o ustroju sądów powszechnych – przedmiotowy projekt nie zmienia powyższej.</w:t>
      </w:r>
    </w:p>
  </w:comment>
  <w:comment w:id="2" w:author="Autor" w:initials="A">
    <w:p w14:paraId="7FBC49AE" w14:textId="6F1756A9" w:rsidR="007500AB" w:rsidRDefault="007500AB">
      <w:pPr>
        <w:pStyle w:val="Tekstkomentarza"/>
      </w:pPr>
      <w:r>
        <w:rPr>
          <w:rStyle w:val="Odwoaniedokomentarza"/>
        </w:rPr>
        <w:annotationRef/>
      </w:r>
      <w:r>
        <w:t>Bez pogrubienia „1)”</w:t>
      </w:r>
    </w:p>
  </w:comment>
  <w:comment w:id="118" w:author="Autor" w:initials="A">
    <w:p w14:paraId="33B1B7CB" w14:textId="0446C19D" w:rsidR="00055F13" w:rsidRDefault="00055F13">
      <w:pPr>
        <w:pStyle w:val="Tekstkomentarza"/>
      </w:pPr>
      <w:r>
        <w:rPr>
          <w:rStyle w:val="Odwoaniedokomentarza"/>
        </w:rPr>
        <w:annotationRef/>
      </w:r>
      <w:r w:rsidR="003740BE">
        <w:t>Powinien być katalog zamknięty.</w:t>
      </w:r>
    </w:p>
  </w:comment>
  <w:comment w:id="125" w:author="Autor" w:initials="A">
    <w:p w14:paraId="65CE23B2" w14:textId="3961DFDB" w:rsidR="00FF27BB" w:rsidRDefault="00FF27BB">
      <w:pPr>
        <w:pStyle w:val="Tekstkomentarza"/>
      </w:pPr>
      <w:r>
        <w:rPr>
          <w:rStyle w:val="Odwoaniedokomentarza"/>
        </w:rPr>
        <w:annotationRef/>
      </w:r>
      <w:r>
        <w:t>Nie ma potrzeby powtarzania</w:t>
      </w:r>
      <w:r w:rsidR="004C791E">
        <w:t xml:space="preserve"> z uwagi na treść par. 2 </w:t>
      </w:r>
    </w:p>
  </w:comment>
  <w:comment w:id="161" w:author="Autor" w:initials="A">
    <w:p w14:paraId="3BAD3FBB" w14:textId="1734CDE8" w:rsidR="00F10C1A" w:rsidRDefault="00F10C1A">
      <w:pPr>
        <w:pStyle w:val="Tekstkomentarza"/>
      </w:pPr>
      <w:r>
        <w:rPr>
          <w:rStyle w:val="Odwoaniedokomentarza"/>
        </w:rPr>
        <w:annotationRef/>
      </w:r>
      <w:r w:rsidR="001D546B">
        <w:t>Należy dodać nawias za indeksem.</w:t>
      </w:r>
    </w:p>
  </w:comment>
  <w:comment w:id="171" w:author="Autor" w:initials="A">
    <w:p w14:paraId="1C6AB1E5" w14:textId="73F00955" w:rsidR="00A8290A" w:rsidRDefault="00A8290A">
      <w:pPr>
        <w:pStyle w:val="Tekstkomentarza"/>
      </w:pPr>
      <w:r>
        <w:rPr>
          <w:rStyle w:val="Odwoaniedokomentarza"/>
        </w:rPr>
        <w:annotationRef/>
      </w:r>
      <w:bookmarkStart w:id="172" w:name="_Hlk114849180"/>
      <w:r w:rsidR="00F071E8">
        <w:t>Należy zmienić kolejność wprowadzanych zmian – ten punkt jako pkt 3</w:t>
      </w:r>
    </w:p>
    <w:bookmarkEnd w:id="172"/>
  </w:comment>
  <w:comment w:id="192" w:author="Autor" w:initials="A">
    <w:p w14:paraId="6E370084" w14:textId="2CF55931" w:rsidR="005F7E11" w:rsidRDefault="005F7E11">
      <w:pPr>
        <w:pStyle w:val="Tekstkomentarza"/>
      </w:pPr>
      <w:r>
        <w:rPr>
          <w:rStyle w:val="Odwoaniedokomentarza"/>
        </w:rPr>
        <w:annotationRef/>
      </w:r>
      <w:r w:rsidRPr="005F7E11">
        <w:t xml:space="preserve">Należy zmienić kolejność wprowadzanych zmian – ten punkt jako pkt </w:t>
      </w:r>
      <w:r>
        <w:t>4</w:t>
      </w:r>
    </w:p>
  </w:comment>
  <w:comment w:id="198" w:author="Autor" w:initials="A">
    <w:p w14:paraId="286AC096" w14:textId="7471A912" w:rsidR="00396E24" w:rsidRDefault="00396E24">
      <w:pPr>
        <w:pStyle w:val="Tekstkomentarza"/>
      </w:pPr>
      <w:r>
        <w:rPr>
          <w:rStyle w:val="Odwoaniedokomentarza"/>
        </w:rPr>
        <w:annotationRef/>
      </w:r>
      <w:r w:rsidRPr="00396E24">
        <w:t xml:space="preserve">Należy zmienić kolejność wprowadzanych zmian – ten punkt jako pkt </w:t>
      </w:r>
      <w:r>
        <w:t>2</w:t>
      </w:r>
    </w:p>
  </w:comment>
  <w:comment w:id="215" w:author="Autor" w:initials="A">
    <w:p w14:paraId="56708CDF" w14:textId="2CCBCC5B" w:rsidR="00F40EF7" w:rsidRDefault="00F40EF7">
      <w:pPr>
        <w:pStyle w:val="Tekstkomentarza"/>
      </w:pPr>
      <w:r>
        <w:rPr>
          <w:rStyle w:val="Odwoaniedokomentarza"/>
        </w:rPr>
        <w:annotationRef/>
      </w:r>
      <w:r>
        <w:t>Jako część wspólna</w:t>
      </w:r>
      <w:r w:rsidR="006630DA">
        <w:t xml:space="preserve"> a nie punkt </w:t>
      </w:r>
      <w:r>
        <w:t xml:space="preserve">, nie </w:t>
      </w:r>
      <w:r w:rsidR="006630DA">
        <w:t>ulegająca zmianie, wymaga wykreślenia</w:t>
      </w:r>
      <w:r>
        <w:t xml:space="preserve"> </w:t>
      </w:r>
    </w:p>
  </w:comment>
  <w:comment w:id="226" w:author="Autor" w:initials="A">
    <w:p w14:paraId="0FAEE6CB" w14:textId="77777777" w:rsidR="00047CD5" w:rsidRDefault="00047CD5">
      <w:pPr>
        <w:pStyle w:val="Tekstkomentarza"/>
      </w:pPr>
      <w:r>
        <w:rPr>
          <w:rStyle w:val="Odwoaniedokomentarza"/>
        </w:rPr>
        <w:annotationRef/>
      </w:r>
      <w:r w:rsidR="00F94E63">
        <w:t xml:space="preserve">Propozycja nowego brzmienia w celu </w:t>
      </w:r>
      <w:r w:rsidR="00BC114B">
        <w:t>uniknięcia kaskadowego odesłania:</w:t>
      </w:r>
    </w:p>
    <w:p w14:paraId="1CF31155" w14:textId="573D9C77" w:rsidR="00BC114B" w:rsidRDefault="00BC114B" w:rsidP="00BC114B">
      <w:pPr>
        <w:pStyle w:val="Tekstkomentarza"/>
      </w:pPr>
      <w:r>
        <w:t>„„7)</w:t>
      </w:r>
      <w:r>
        <w:tab/>
        <w:t xml:space="preserve">notariuszom dysponującym zaświadczeniem, o którym mowa w art. 79a </w:t>
      </w:r>
      <w:r w:rsidR="0043666D">
        <w:t xml:space="preserve">§1 </w:t>
      </w:r>
      <w:r w:rsidR="00B92E5C">
        <w:t xml:space="preserve">i 2 </w:t>
      </w:r>
      <w:r>
        <w:t xml:space="preserve">ustawy </w:t>
      </w:r>
    </w:p>
    <w:p w14:paraId="401D2417" w14:textId="72457F8B" w:rsidR="00BC114B" w:rsidRDefault="00BC114B" w:rsidP="00BC114B">
      <w:pPr>
        <w:pStyle w:val="Tekstkomentarza"/>
      </w:pPr>
      <w:r>
        <w:t xml:space="preserve">z dnia 14 lutego 1991 r. – Prawo o notariacie </w:t>
      </w:r>
      <w:r w:rsidR="00294C24" w:rsidRPr="00294C24">
        <w:t>(Dz. U. z 2022 r. poz. 1799)</w:t>
      </w:r>
      <w:r w:rsidR="00B92E5C">
        <w:t xml:space="preserve"> </w:t>
      </w:r>
      <w:r>
        <w:t xml:space="preserve">– wyłącznie w zakresie niezbędnym do dokonywania czynności, o których mowa w art. </w:t>
      </w:r>
      <w:r w:rsidR="00B92E5C">
        <w:t>79</w:t>
      </w:r>
      <w:r>
        <w:t xml:space="preserve"> pkt </w:t>
      </w:r>
      <w:r w:rsidR="00B92E5C">
        <w:t>1d i 5a tej</w:t>
      </w:r>
      <w:r>
        <w:t xml:space="preserve"> ustawy.”.</w:t>
      </w:r>
    </w:p>
  </w:comment>
  <w:comment w:id="237" w:author="Autor" w:initials="A">
    <w:p w14:paraId="514EB77C" w14:textId="49DC0498" w:rsidR="00790C8B" w:rsidRDefault="00790C8B">
      <w:pPr>
        <w:pStyle w:val="Tekstkomentarza"/>
      </w:pPr>
      <w:r>
        <w:rPr>
          <w:rStyle w:val="Odwoaniedokomentarza"/>
        </w:rPr>
        <w:annotationRef/>
      </w:r>
      <w:r>
        <w:t xml:space="preserve">Wymaga ponownej analizy w kontekście wskazanych poniżej </w:t>
      </w:r>
      <w:r w:rsidR="005F371A">
        <w:t>lat oraz projektowanego wejścia w życie ustawy.</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4487FB" w15:done="0"/>
  <w15:commentEx w15:paraId="7FBC49AE" w15:done="0"/>
  <w15:commentEx w15:paraId="33B1B7CB" w15:done="0"/>
  <w15:commentEx w15:paraId="65CE23B2" w15:done="0"/>
  <w15:commentEx w15:paraId="3BAD3FBB" w15:done="0"/>
  <w15:commentEx w15:paraId="1C6AB1E5" w15:done="0"/>
  <w15:commentEx w15:paraId="6E370084" w15:done="0"/>
  <w15:commentEx w15:paraId="286AC096" w15:done="0"/>
  <w15:commentEx w15:paraId="56708CDF" w15:done="0"/>
  <w15:commentEx w15:paraId="401D2417" w15:done="0"/>
  <w15:commentEx w15:paraId="514EB7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4487FB" w16cid:durableId="26D832E9"/>
  <w16cid:commentId w16cid:paraId="7FBC49AE" w16cid:durableId="26D83732"/>
  <w16cid:commentId w16cid:paraId="33B1B7CB" w16cid:durableId="26D870A9"/>
  <w16cid:commentId w16cid:paraId="65CE23B2" w16cid:durableId="26D871B1"/>
  <w16cid:commentId w16cid:paraId="3BAD3FBB" w16cid:durableId="26D87475"/>
  <w16cid:commentId w16cid:paraId="1C6AB1E5" w16cid:durableId="26D87398"/>
  <w16cid:commentId w16cid:paraId="6E370084" w16cid:durableId="26D87599"/>
  <w16cid:commentId w16cid:paraId="286AC096" w16cid:durableId="26D875F7"/>
  <w16cid:commentId w16cid:paraId="56708CDF" w16cid:durableId="26D877AA"/>
  <w16cid:commentId w16cid:paraId="401D2417" w16cid:durableId="26D878B5"/>
  <w16cid:commentId w16cid:paraId="514EB77C" w16cid:durableId="26D87A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34814" w14:textId="77777777" w:rsidR="00C86976" w:rsidRDefault="00C86976">
      <w:r>
        <w:separator/>
      </w:r>
    </w:p>
  </w:endnote>
  <w:endnote w:type="continuationSeparator" w:id="0">
    <w:p w14:paraId="05A941C8" w14:textId="77777777" w:rsidR="00C86976" w:rsidRDefault="00C8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7D18C" w14:textId="77777777" w:rsidR="00C86976" w:rsidRDefault="00C86976">
      <w:r>
        <w:separator/>
      </w:r>
    </w:p>
  </w:footnote>
  <w:footnote w:type="continuationSeparator" w:id="0">
    <w:p w14:paraId="01DCF898" w14:textId="77777777" w:rsidR="00C86976" w:rsidRDefault="00C86976">
      <w:r>
        <w:continuationSeparator/>
      </w:r>
    </w:p>
  </w:footnote>
  <w:footnote w:id="1">
    <w:p w14:paraId="72076ECC" w14:textId="77777777" w:rsidR="007500AB" w:rsidRPr="00A14CF3" w:rsidRDefault="007500AB" w:rsidP="0021062D">
      <w:pPr>
        <w:pStyle w:val="ODNONIKtreodnonika"/>
        <w:rPr>
          <w:rFonts w:ascii="Times" w:hAnsi="Times" w:cs="Times"/>
        </w:rPr>
      </w:pPr>
      <w:r w:rsidRPr="009E7D82">
        <w:rPr>
          <w:rStyle w:val="IGindeksgrny"/>
        </w:rPr>
        <w:footnoteRef/>
      </w:r>
      <w:r w:rsidRPr="009E7D82">
        <w:rPr>
          <w:rStyle w:val="IGindeksgrny"/>
        </w:rPr>
        <w:t>)</w:t>
      </w:r>
      <w:r>
        <w:tab/>
      </w:r>
      <w:r w:rsidRPr="00A14CF3">
        <w:rPr>
          <w:rFonts w:ascii="Times" w:hAnsi="Times" w:cs="Times"/>
        </w:rPr>
        <w:t xml:space="preserve">Niniejszą ustawą zmienia się ustawy: </w:t>
      </w:r>
      <w:r>
        <w:t xml:space="preserve">ustawę </w:t>
      </w:r>
      <w:r w:rsidRPr="006A08CE">
        <w:t>z dnia 23</w:t>
      </w:r>
      <w:r>
        <w:t xml:space="preserve"> </w:t>
      </w:r>
      <w:r w:rsidRPr="006A08CE">
        <w:t>kwietnia 1964</w:t>
      </w:r>
      <w:r>
        <w:t xml:space="preserve"> </w:t>
      </w:r>
      <w:r w:rsidRPr="006A08CE">
        <w:t>r</w:t>
      </w:r>
      <w:r>
        <w:t>. – Kodeks cywilny, ustawę</w:t>
      </w:r>
      <w:r w:rsidRPr="00A14CF3">
        <w:rPr>
          <w:rFonts w:ascii="Times" w:hAnsi="Times" w:cs="Times"/>
        </w:rPr>
        <w:t xml:space="preserve"> z dnia </w:t>
      </w:r>
      <w:r>
        <w:br/>
      </w:r>
      <w:r w:rsidRPr="00A14CF3">
        <w:rPr>
          <w:rFonts w:ascii="Times" w:hAnsi="Times" w:cs="Times"/>
        </w:rPr>
        <w:t>17 listopada 1964 r. – Kodeks postępowania cywilnego</w:t>
      </w:r>
      <w:r>
        <w:t xml:space="preserve">, ustawę </w:t>
      </w:r>
      <w:r>
        <w:rPr>
          <w:rFonts w:ascii="Times" w:hAnsi="Times" w:cs="Times"/>
        </w:rPr>
        <w:t>z dnia 6 lipca 1982 r. o księgach wieczystych i hipotece</w:t>
      </w:r>
      <w:r>
        <w:t xml:space="preserve">, </w:t>
      </w:r>
      <w:r w:rsidRPr="00D83986">
        <w:t>ustaw</w:t>
      </w:r>
      <w:r>
        <w:t>ę</w:t>
      </w:r>
      <w:r w:rsidRPr="00D83986">
        <w:t xml:space="preserve"> z dnia 6 czerwca 1997 r. – Kodeks postępowania karnego</w:t>
      </w:r>
      <w:r>
        <w:t xml:space="preserve">, </w:t>
      </w:r>
      <w:r w:rsidRPr="00BA2BDF">
        <w:t>ustaw</w:t>
      </w:r>
      <w:r>
        <w:t>ę</w:t>
      </w:r>
      <w:r w:rsidRPr="00BA2BDF">
        <w:t xml:space="preserve"> z dnia 27 lipca 2001 r. </w:t>
      </w:r>
      <w:r>
        <w:br/>
      </w:r>
      <w:r w:rsidRPr="00BA2BDF">
        <w:t>– Prawo o ustroju sądów powszechnych</w:t>
      </w:r>
      <w:r>
        <w:t>,</w:t>
      </w:r>
      <w:r w:rsidRPr="00BA2BDF">
        <w:t xml:space="preserve"> </w:t>
      </w:r>
      <w:r w:rsidRPr="00093A1C">
        <w:t>ustawę z dnia 24 września 2010 r. o ewidencji ludności</w:t>
      </w:r>
      <w:r>
        <w:t xml:space="preserve"> oraz </w:t>
      </w:r>
      <w:r w:rsidRPr="00067F5F">
        <w:t>ustaw</w:t>
      </w:r>
      <w:r>
        <w:t>ę</w:t>
      </w:r>
      <w:r w:rsidRPr="00067F5F">
        <w:t xml:space="preserve"> z dnia 22 marca 2018 r. o komornikach sądowych</w:t>
      </w:r>
      <w:r>
        <w:t xml:space="preserve">. </w:t>
      </w:r>
    </w:p>
  </w:footnote>
  <w:footnote w:id="2">
    <w:p w14:paraId="0792B527" w14:textId="42104845" w:rsidR="007500AB" w:rsidRPr="00C80211" w:rsidRDefault="007500AB" w:rsidP="00C80211">
      <w:pPr>
        <w:pStyle w:val="ODNONIKtreodnonika"/>
      </w:pPr>
      <w:r>
        <w:rPr>
          <w:rStyle w:val="Odwoanieprzypisudolnego"/>
        </w:rPr>
        <w:footnoteRef/>
      </w:r>
      <w:r>
        <w:rPr>
          <w:rStyle w:val="IGindeksgrny"/>
        </w:rPr>
        <w:t>)</w:t>
      </w:r>
      <w:r>
        <w:rPr>
          <w:rStyle w:val="IGindeksgrny"/>
        </w:rPr>
        <w:tab/>
      </w:r>
      <w:r w:rsidRPr="00C80211">
        <w:rPr>
          <w:rStyle w:val="IGindeksgrny"/>
          <w:vertAlign w:val="baseline"/>
        </w:rPr>
        <w:t>Zmiany tekstu jednolitego wymienionej ustawy zostały ogłoszone w</w:t>
      </w:r>
      <w:r>
        <w:rPr>
          <w:rStyle w:val="IGindeksgrny"/>
        </w:rPr>
        <w:t xml:space="preserve"> </w:t>
      </w:r>
      <w:r>
        <w:t xml:space="preserve">Dz. U. z 2021 r. poz. </w:t>
      </w:r>
      <w:r w:rsidRPr="00C80211">
        <w:t>1981, 2052, 2262, 2270, 2289, 2328, i 2459 oraz z 2022 r. poz. 1, 366, 480, 807, 830</w:t>
      </w:r>
      <w:r>
        <w:t>,</w:t>
      </w:r>
      <w:r w:rsidRPr="00C80211">
        <w:t xml:space="preserve"> 974</w:t>
      </w:r>
      <w:r>
        <w:t>, 1098, 1301, 1371, 1692</w:t>
      </w:r>
      <w:ins w:id="162" w:author="Autor">
        <w:r w:rsidR="009702EF">
          <w:t>,</w:t>
        </w:r>
      </w:ins>
      <w:del w:id="163" w:author="Autor">
        <w:r w:rsidDel="009702EF">
          <w:delText xml:space="preserve"> i </w:delText>
        </w:r>
      </w:del>
      <w:r>
        <w:t>1855</w:t>
      </w:r>
      <w:ins w:id="164" w:author="Autor">
        <w:r w:rsidR="006E19AD">
          <w:t xml:space="preserve"> i 1967</w:t>
        </w:r>
      </w:ins>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07CF3" w14:textId="77777777" w:rsidR="007500AB" w:rsidRPr="00B371CC" w:rsidRDefault="007500AB"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p w14:paraId="33013BFA" w14:textId="77777777" w:rsidR="007500AB" w:rsidRDefault="007500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968EB"/>
    <w:multiLevelType w:val="hybridMultilevel"/>
    <w:tmpl w:val="9BC8B0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E272948"/>
    <w:multiLevelType w:val="hybridMultilevel"/>
    <w:tmpl w:val="67E4F86C"/>
    <w:lvl w:ilvl="0" w:tplc="12E2D5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BE0BE5"/>
    <w:multiLevelType w:val="hybridMultilevel"/>
    <w:tmpl w:val="A59E2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B00DD1"/>
    <w:multiLevelType w:val="hybridMultilevel"/>
    <w:tmpl w:val="8882593E"/>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99C1E50"/>
    <w:multiLevelType w:val="hybridMultilevel"/>
    <w:tmpl w:val="437A1D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3FD6B4B"/>
    <w:multiLevelType w:val="hybridMultilevel"/>
    <w:tmpl w:val="8752CA84"/>
    <w:lvl w:ilvl="0" w:tplc="5DC60A1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51544A3"/>
    <w:multiLevelType w:val="hybridMultilevel"/>
    <w:tmpl w:val="CC50ACF8"/>
    <w:lvl w:ilvl="0" w:tplc="E9F62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EE42CD"/>
    <w:multiLevelType w:val="hybridMultilevel"/>
    <w:tmpl w:val="3F5C0C3E"/>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7691C4E"/>
    <w:multiLevelType w:val="hybridMultilevel"/>
    <w:tmpl w:val="0F0A4B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B5F122A"/>
    <w:multiLevelType w:val="hybridMultilevel"/>
    <w:tmpl w:val="1A68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FB4404"/>
    <w:multiLevelType w:val="multilevel"/>
    <w:tmpl w:val="0A68B4E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F46274"/>
    <w:multiLevelType w:val="hybridMultilevel"/>
    <w:tmpl w:val="977631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1610BFA"/>
    <w:multiLevelType w:val="hybridMultilevel"/>
    <w:tmpl w:val="725C9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6549CD"/>
    <w:multiLevelType w:val="hybridMultilevel"/>
    <w:tmpl w:val="0958E806"/>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A34C68"/>
    <w:multiLevelType w:val="hybridMultilevel"/>
    <w:tmpl w:val="10E0C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1313022"/>
    <w:multiLevelType w:val="hybridMultilevel"/>
    <w:tmpl w:val="86225796"/>
    <w:lvl w:ilvl="0" w:tplc="12E2D57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41522458"/>
    <w:multiLevelType w:val="hybridMultilevel"/>
    <w:tmpl w:val="0874A4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22F45BB"/>
    <w:multiLevelType w:val="hybridMultilevel"/>
    <w:tmpl w:val="C9CEA12C"/>
    <w:lvl w:ilvl="0" w:tplc="A79212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2EE"/>
    <w:multiLevelType w:val="hybridMultilevel"/>
    <w:tmpl w:val="5BDED8C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39D1DAF"/>
    <w:multiLevelType w:val="hybridMultilevel"/>
    <w:tmpl w:val="DD5A6B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55C1279"/>
    <w:multiLevelType w:val="hybridMultilevel"/>
    <w:tmpl w:val="C4188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5C2363"/>
    <w:multiLevelType w:val="hybridMultilevel"/>
    <w:tmpl w:val="0BD8C0F4"/>
    <w:lvl w:ilvl="0" w:tplc="0415000F">
      <w:start w:val="1"/>
      <w:numFmt w:val="decimal"/>
      <w:lvlText w:val="%1."/>
      <w:lvlJc w:val="left"/>
      <w:pPr>
        <w:ind w:left="360" w:hanging="360"/>
      </w:pPr>
      <w:rPr>
        <w:rFonts w:hint="default"/>
      </w:rPr>
    </w:lvl>
    <w:lvl w:ilvl="1" w:tplc="088073E2">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DA58B9"/>
    <w:multiLevelType w:val="hybridMultilevel"/>
    <w:tmpl w:val="15F81B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B511ACC"/>
    <w:multiLevelType w:val="hybridMultilevel"/>
    <w:tmpl w:val="85B631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BCD31F2"/>
    <w:multiLevelType w:val="hybridMultilevel"/>
    <w:tmpl w:val="BC4A0822"/>
    <w:lvl w:ilvl="0" w:tplc="12E2D5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2A2766"/>
    <w:multiLevelType w:val="hybridMultilevel"/>
    <w:tmpl w:val="07EEA300"/>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6CF0EF1"/>
    <w:multiLevelType w:val="hybridMultilevel"/>
    <w:tmpl w:val="D41CC0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8A916B6"/>
    <w:multiLevelType w:val="hybridMultilevel"/>
    <w:tmpl w:val="13B670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8ED5097"/>
    <w:multiLevelType w:val="hybridMultilevel"/>
    <w:tmpl w:val="DA6046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107307"/>
    <w:multiLevelType w:val="hybridMultilevel"/>
    <w:tmpl w:val="64DA776A"/>
    <w:lvl w:ilvl="0" w:tplc="16E00E8E">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D60D11"/>
    <w:multiLevelType w:val="hybridMultilevel"/>
    <w:tmpl w:val="E708E0E4"/>
    <w:lvl w:ilvl="0" w:tplc="0415000B">
      <w:start w:val="1"/>
      <w:numFmt w:val="bullet"/>
      <w:lvlText w:val=""/>
      <w:lvlJc w:val="left"/>
      <w:pPr>
        <w:ind w:left="360" w:hanging="360"/>
      </w:pPr>
      <w:rPr>
        <w:rFonts w:ascii="Wingdings" w:hAnsi="Wingding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CD0446"/>
    <w:multiLevelType w:val="hybridMultilevel"/>
    <w:tmpl w:val="2CB469C0"/>
    <w:lvl w:ilvl="0" w:tplc="E9F62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26761E0"/>
    <w:multiLevelType w:val="hybridMultilevel"/>
    <w:tmpl w:val="5A2CA4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3378A6"/>
    <w:multiLevelType w:val="hybridMultilevel"/>
    <w:tmpl w:val="B15C89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DB7B62"/>
    <w:multiLevelType w:val="hybridMultilevel"/>
    <w:tmpl w:val="9012A3D0"/>
    <w:lvl w:ilvl="0" w:tplc="15B4F62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1F3904"/>
    <w:multiLevelType w:val="hybridMultilevel"/>
    <w:tmpl w:val="0004E3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39F680C"/>
    <w:multiLevelType w:val="hybridMultilevel"/>
    <w:tmpl w:val="607277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230DCB"/>
    <w:multiLevelType w:val="hybridMultilevel"/>
    <w:tmpl w:val="78942C32"/>
    <w:lvl w:ilvl="0" w:tplc="12E2D5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750BA9"/>
    <w:multiLevelType w:val="hybridMultilevel"/>
    <w:tmpl w:val="2334D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D431C2"/>
    <w:multiLevelType w:val="hybridMultilevel"/>
    <w:tmpl w:val="2B3032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4"/>
  </w:num>
  <w:num w:numId="4">
    <w:abstractNumId w:val="6"/>
  </w:num>
  <w:num w:numId="5">
    <w:abstractNumId w:val="21"/>
  </w:num>
  <w:num w:numId="6">
    <w:abstractNumId w:val="18"/>
  </w:num>
  <w:num w:numId="7">
    <w:abstractNumId w:val="10"/>
  </w:num>
  <w:num w:numId="8">
    <w:abstractNumId w:val="2"/>
  </w:num>
  <w:num w:numId="9">
    <w:abstractNumId w:val="9"/>
  </w:num>
  <w:num w:numId="10">
    <w:abstractNumId w:val="23"/>
  </w:num>
  <w:num w:numId="11">
    <w:abstractNumId w:val="12"/>
  </w:num>
  <w:num w:numId="12">
    <w:abstractNumId w:val="20"/>
  </w:num>
  <w:num w:numId="13">
    <w:abstractNumId w:val="27"/>
  </w:num>
  <w:num w:numId="14">
    <w:abstractNumId w:val="8"/>
  </w:num>
  <w:num w:numId="15">
    <w:abstractNumId w:val="4"/>
  </w:num>
  <w:num w:numId="16">
    <w:abstractNumId w:val="24"/>
  </w:num>
  <w:num w:numId="17">
    <w:abstractNumId w:val="40"/>
  </w:num>
  <w:num w:numId="18">
    <w:abstractNumId w:val="28"/>
  </w:num>
  <w:num w:numId="19">
    <w:abstractNumId w:val="36"/>
  </w:num>
  <w:num w:numId="20">
    <w:abstractNumId w:val="39"/>
  </w:num>
  <w:num w:numId="21">
    <w:abstractNumId w:val="15"/>
  </w:num>
  <w:num w:numId="22">
    <w:abstractNumId w:val="22"/>
  </w:num>
  <w:num w:numId="23">
    <w:abstractNumId w:val="7"/>
  </w:num>
  <w:num w:numId="24">
    <w:abstractNumId w:val="0"/>
  </w:num>
  <w:num w:numId="25">
    <w:abstractNumId w:val="3"/>
  </w:num>
  <w:num w:numId="26">
    <w:abstractNumId w:val="33"/>
  </w:num>
  <w:num w:numId="27">
    <w:abstractNumId w:val="30"/>
  </w:num>
  <w:num w:numId="28">
    <w:abstractNumId w:val="26"/>
  </w:num>
  <w:num w:numId="29">
    <w:abstractNumId w:val="32"/>
  </w:num>
  <w:num w:numId="30">
    <w:abstractNumId w:val="19"/>
  </w:num>
  <w:num w:numId="31">
    <w:abstractNumId w:val="17"/>
  </w:num>
  <w:num w:numId="32">
    <w:abstractNumId w:val="31"/>
  </w:num>
  <w:num w:numId="33">
    <w:abstractNumId w:val="11"/>
  </w:num>
  <w:num w:numId="34">
    <w:abstractNumId w:val="13"/>
  </w:num>
  <w:num w:numId="35">
    <w:abstractNumId w:val="37"/>
  </w:num>
  <w:num w:numId="36">
    <w:abstractNumId w:val="29"/>
  </w:num>
  <w:num w:numId="37">
    <w:abstractNumId w:val="35"/>
  </w:num>
  <w:num w:numId="38">
    <w:abstractNumId w:val="1"/>
  </w:num>
  <w:num w:numId="39">
    <w:abstractNumId w:val="38"/>
  </w:num>
  <w:num w:numId="40">
    <w:abstractNumId w:val="16"/>
  </w:num>
  <w:num w:numId="4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EC"/>
    <w:rsid w:val="000012DA"/>
    <w:rsid w:val="0000246E"/>
    <w:rsid w:val="00003862"/>
    <w:rsid w:val="00012A35"/>
    <w:rsid w:val="00016099"/>
    <w:rsid w:val="00017DC2"/>
    <w:rsid w:val="00020AD7"/>
    <w:rsid w:val="00021522"/>
    <w:rsid w:val="00023471"/>
    <w:rsid w:val="00023F13"/>
    <w:rsid w:val="00026245"/>
    <w:rsid w:val="00030634"/>
    <w:rsid w:val="000319C1"/>
    <w:rsid w:val="00031A8B"/>
    <w:rsid w:val="00031BCA"/>
    <w:rsid w:val="000330FA"/>
    <w:rsid w:val="0003362F"/>
    <w:rsid w:val="00036B63"/>
    <w:rsid w:val="00037E1A"/>
    <w:rsid w:val="00043495"/>
    <w:rsid w:val="00046A75"/>
    <w:rsid w:val="00047312"/>
    <w:rsid w:val="00047CD5"/>
    <w:rsid w:val="000508BD"/>
    <w:rsid w:val="000517AB"/>
    <w:rsid w:val="0005339C"/>
    <w:rsid w:val="0005571B"/>
    <w:rsid w:val="00055F13"/>
    <w:rsid w:val="0005771C"/>
    <w:rsid w:val="00057AB3"/>
    <w:rsid w:val="00060076"/>
    <w:rsid w:val="00060432"/>
    <w:rsid w:val="00060D87"/>
    <w:rsid w:val="000615A5"/>
    <w:rsid w:val="00064E4C"/>
    <w:rsid w:val="00066901"/>
    <w:rsid w:val="00071836"/>
    <w:rsid w:val="00071BEE"/>
    <w:rsid w:val="000736CD"/>
    <w:rsid w:val="0007512F"/>
    <w:rsid w:val="0007533B"/>
    <w:rsid w:val="0007545D"/>
    <w:rsid w:val="000760BF"/>
    <w:rsid w:val="0007613E"/>
    <w:rsid w:val="00076BFC"/>
    <w:rsid w:val="000814A7"/>
    <w:rsid w:val="00082D5A"/>
    <w:rsid w:val="0008557B"/>
    <w:rsid w:val="00085CE7"/>
    <w:rsid w:val="00086009"/>
    <w:rsid w:val="000906EE"/>
    <w:rsid w:val="00091BA2"/>
    <w:rsid w:val="000944EF"/>
    <w:rsid w:val="0009732D"/>
    <w:rsid w:val="000973F0"/>
    <w:rsid w:val="000A1296"/>
    <w:rsid w:val="000A1C27"/>
    <w:rsid w:val="000A1DAD"/>
    <w:rsid w:val="000A2649"/>
    <w:rsid w:val="000A323B"/>
    <w:rsid w:val="000B1C99"/>
    <w:rsid w:val="000B298D"/>
    <w:rsid w:val="000B57D1"/>
    <w:rsid w:val="000B5B2D"/>
    <w:rsid w:val="000B5DCE"/>
    <w:rsid w:val="000C05BA"/>
    <w:rsid w:val="000C0E8F"/>
    <w:rsid w:val="000C4BC4"/>
    <w:rsid w:val="000C7C15"/>
    <w:rsid w:val="000C7D7A"/>
    <w:rsid w:val="000D0110"/>
    <w:rsid w:val="000D056D"/>
    <w:rsid w:val="000D2468"/>
    <w:rsid w:val="000D318A"/>
    <w:rsid w:val="000D6173"/>
    <w:rsid w:val="000D6F83"/>
    <w:rsid w:val="000E25CC"/>
    <w:rsid w:val="000E3694"/>
    <w:rsid w:val="000E490F"/>
    <w:rsid w:val="000E6241"/>
    <w:rsid w:val="000F02D1"/>
    <w:rsid w:val="000F2BE3"/>
    <w:rsid w:val="000F3D0D"/>
    <w:rsid w:val="000F6ED4"/>
    <w:rsid w:val="000F7A6E"/>
    <w:rsid w:val="00101544"/>
    <w:rsid w:val="001042BA"/>
    <w:rsid w:val="00106D03"/>
    <w:rsid w:val="00110465"/>
    <w:rsid w:val="00110628"/>
    <w:rsid w:val="00112408"/>
    <w:rsid w:val="0011245A"/>
    <w:rsid w:val="0011493E"/>
    <w:rsid w:val="00115B72"/>
    <w:rsid w:val="001209EC"/>
    <w:rsid w:val="00120A9E"/>
    <w:rsid w:val="001213BC"/>
    <w:rsid w:val="00125A9C"/>
    <w:rsid w:val="00126F38"/>
    <w:rsid w:val="001270A2"/>
    <w:rsid w:val="0012712E"/>
    <w:rsid w:val="00131237"/>
    <w:rsid w:val="001329AC"/>
    <w:rsid w:val="00134CA0"/>
    <w:rsid w:val="0014026F"/>
    <w:rsid w:val="001414D8"/>
    <w:rsid w:val="00147A47"/>
    <w:rsid w:val="00147AA1"/>
    <w:rsid w:val="001520CF"/>
    <w:rsid w:val="00154CD5"/>
    <w:rsid w:val="00155822"/>
    <w:rsid w:val="0015667C"/>
    <w:rsid w:val="00157110"/>
    <w:rsid w:val="0015742A"/>
    <w:rsid w:val="00157DA1"/>
    <w:rsid w:val="00163147"/>
    <w:rsid w:val="00164C57"/>
    <w:rsid w:val="00164C9D"/>
    <w:rsid w:val="00165CF4"/>
    <w:rsid w:val="00172F7A"/>
    <w:rsid w:val="00173150"/>
    <w:rsid w:val="00173390"/>
    <w:rsid w:val="001736F0"/>
    <w:rsid w:val="00173BB3"/>
    <w:rsid w:val="001740D0"/>
    <w:rsid w:val="00174F2C"/>
    <w:rsid w:val="00180F2A"/>
    <w:rsid w:val="0018389D"/>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156E"/>
    <w:rsid w:val="001B2426"/>
    <w:rsid w:val="001B342E"/>
    <w:rsid w:val="001B6142"/>
    <w:rsid w:val="001C1832"/>
    <w:rsid w:val="001C188C"/>
    <w:rsid w:val="001C42B8"/>
    <w:rsid w:val="001D1783"/>
    <w:rsid w:val="001D53CD"/>
    <w:rsid w:val="001D546B"/>
    <w:rsid w:val="001D55A3"/>
    <w:rsid w:val="001D5AF5"/>
    <w:rsid w:val="001E1E73"/>
    <w:rsid w:val="001E2AEE"/>
    <w:rsid w:val="001E4E0C"/>
    <w:rsid w:val="001E526D"/>
    <w:rsid w:val="001E5655"/>
    <w:rsid w:val="001E5943"/>
    <w:rsid w:val="001F1832"/>
    <w:rsid w:val="001F220F"/>
    <w:rsid w:val="001F25B3"/>
    <w:rsid w:val="001F45F7"/>
    <w:rsid w:val="001F6616"/>
    <w:rsid w:val="00202BD4"/>
    <w:rsid w:val="00204A97"/>
    <w:rsid w:val="0021062D"/>
    <w:rsid w:val="002114EF"/>
    <w:rsid w:val="002166AD"/>
    <w:rsid w:val="00217871"/>
    <w:rsid w:val="00221D6E"/>
    <w:rsid w:val="00221ED8"/>
    <w:rsid w:val="00222B3D"/>
    <w:rsid w:val="002231EA"/>
    <w:rsid w:val="00223FDF"/>
    <w:rsid w:val="002279C0"/>
    <w:rsid w:val="0023727E"/>
    <w:rsid w:val="00242081"/>
    <w:rsid w:val="002433B9"/>
    <w:rsid w:val="00243777"/>
    <w:rsid w:val="002441CD"/>
    <w:rsid w:val="002501A3"/>
    <w:rsid w:val="0025166C"/>
    <w:rsid w:val="002555D4"/>
    <w:rsid w:val="00261A16"/>
    <w:rsid w:val="00263522"/>
    <w:rsid w:val="00264EC6"/>
    <w:rsid w:val="00267FC6"/>
    <w:rsid w:val="00271013"/>
    <w:rsid w:val="0027154A"/>
    <w:rsid w:val="00273FE4"/>
    <w:rsid w:val="002765B4"/>
    <w:rsid w:val="00276A94"/>
    <w:rsid w:val="00277C13"/>
    <w:rsid w:val="00285548"/>
    <w:rsid w:val="0029405D"/>
    <w:rsid w:val="00294C24"/>
    <w:rsid w:val="00294FA6"/>
    <w:rsid w:val="00295A6F"/>
    <w:rsid w:val="002972A2"/>
    <w:rsid w:val="0029779F"/>
    <w:rsid w:val="002A20C4"/>
    <w:rsid w:val="002A570F"/>
    <w:rsid w:val="002A6AB1"/>
    <w:rsid w:val="002A7292"/>
    <w:rsid w:val="002A7358"/>
    <w:rsid w:val="002A7902"/>
    <w:rsid w:val="002B0F6B"/>
    <w:rsid w:val="002B23B8"/>
    <w:rsid w:val="002B4429"/>
    <w:rsid w:val="002B68A6"/>
    <w:rsid w:val="002B7FAF"/>
    <w:rsid w:val="002C7AF8"/>
    <w:rsid w:val="002D0C4F"/>
    <w:rsid w:val="002D1364"/>
    <w:rsid w:val="002D4D30"/>
    <w:rsid w:val="002D5000"/>
    <w:rsid w:val="002D598D"/>
    <w:rsid w:val="002D7188"/>
    <w:rsid w:val="002E1DE3"/>
    <w:rsid w:val="002E2AB6"/>
    <w:rsid w:val="002E2C7F"/>
    <w:rsid w:val="002E3F34"/>
    <w:rsid w:val="002E5F79"/>
    <w:rsid w:val="002E64FA"/>
    <w:rsid w:val="002E710E"/>
    <w:rsid w:val="002F0A00"/>
    <w:rsid w:val="002F0CFA"/>
    <w:rsid w:val="002F44F3"/>
    <w:rsid w:val="002F669F"/>
    <w:rsid w:val="00301C97"/>
    <w:rsid w:val="0031004C"/>
    <w:rsid w:val="003105F6"/>
    <w:rsid w:val="00311297"/>
    <w:rsid w:val="003113BE"/>
    <w:rsid w:val="003122CA"/>
    <w:rsid w:val="003148FD"/>
    <w:rsid w:val="00316961"/>
    <w:rsid w:val="00321080"/>
    <w:rsid w:val="00322D45"/>
    <w:rsid w:val="0032569A"/>
    <w:rsid w:val="00325A1F"/>
    <w:rsid w:val="003268F9"/>
    <w:rsid w:val="00330BAF"/>
    <w:rsid w:val="00334E3A"/>
    <w:rsid w:val="003361DD"/>
    <w:rsid w:val="00341A6A"/>
    <w:rsid w:val="00342E9F"/>
    <w:rsid w:val="00345B9C"/>
    <w:rsid w:val="00352DAE"/>
    <w:rsid w:val="00354EB9"/>
    <w:rsid w:val="0035693F"/>
    <w:rsid w:val="003602AE"/>
    <w:rsid w:val="00360929"/>
    <w:rsid w:val="003647D5"/>
    <w:rsid w:val="003674B0"/>
    <w:rsid w:val="00370297"/>
    <w:rsid w:val="00371EB9"/>
    <w:rsid w:val="00372012"/>
    <w:rsid w:val="003740BE"/>
    <w:rsid w:val="003765E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24"/>
    <w:rsid w:val="00396E3E"/>
    <w:rsid w:val="003A306E"/>
    <w:rsid w:val="003A5EC4"/>
    <w:rsid w:val="003A60DC"/>
    <w:rsid w:val="003A6A46"/>
    <w:rsid w:val="003A7A58"/>
    <w:rsid w:val="003A7A63"/>
    <w:rsid w:val="003B000C"/>
    <w:rsid w:val="003B0F1D"/>
    <w:rsid w:val="003B4396"/>
    <w:rsid w:val="003B4A57"/>
    <w:rsid w:val="003C0957"/>
    <w:rsid w:val="003C0AD9"/>
    <w:rsid w:val="003C0ED0"/>
    <w:rsid w:val="003C1D49"/>
    <w:rsid w:val="003C35C4"/>
    <w:rsid w:val="003C5998"/>
    <w:rsid w:val="003D12C2"/>
    <w:rsid w:val="003D31B9"/>
    <w:rsid w:val="003D3867"/>
    <w:rsid w:val="003E0D1A"/>
    <w:rsid w:val="003E0DC1"/>
    <w:rsid w:val="003E2DA3"/>
    <w:rsid w:val="003E3AD6"/>
    <w:rsid w:val="003F020D"/>
    <w:rsid w:val="003F03D9"/>
    <w:rsid w:val="003F2FBE"/>
    <w:rsid w:val="003F318D"/>
    <w:rsid w:val="003F5BAE"/>
    <w:rsid w:val="003F6ED7"/>
    <w:rsid w:val="00401842"/>
    <w:rsid w:val="00401C84"/>
    <w:rsid w:val="00403210"/>
    <w:rsid w:val="004035BB"/>
    <w:rsid w:val="004035EB"/>
    <w:rsid w:val="00404074"/>
    <w:rsid w:val="00407332"/>
    <w:rsid w:val="00407828"/>
    <w:rsid w:val="00413D8E"/>
    <w:rsid w:val="004140F2"/>
    <w:rsid w:val="00417B22"/>
    <w:rsid w:val="00421085"/>
    <w:rsid w:val="0042465E"/>
    <w:rsid w:val="00424DF7"/>
    <w:rsid w:val="00431986"/>
    <w:rsid w:val="00432B76"/>
    <w:rsid w:val="00434D01"/>
    <w:rsid w:val="00435D26"/>
    <w:rsid w:val="0043666D"/>
    <w:rsid w:val="00440C99"/>
    <w:rsid w:val="0044175C"/>
    <w:rsid w:val="004440F8"/>
    <w:rsid w:val="00445F4D"/>
    <w:rsid w:val="004504C0"/>
    <w:rsid w:val="004550FB"/>
    <w:rsid w:val="004609BE"/>
    <w:rsid w:val="0046111A"/>
    <w:rsid w:val="00462946"/>
    <w:rsid w:val="00463F43"/>
    <w:rsid w:val="00464B94"/>
    <w:rsid w:val="004653A8"/>
    <w:rsid w:val="00465A0B"/>
    <w:rsid w:val="0047077C"/>
    <w:rsid w:val="00470B05"/>
    <w:rsid w:val="0047207C"/>
    <w:rsid w:val="00472802"/>
    <w:rsid w:val="00472CD6"/>
    <w:rsid w:val="00474E3C"/>
    <w:rsid w:val="00480A58"/>
    <w:rsid w:val="00480DEE"/>
    <w:rsid w:val="00482151"/>
    <w:rsid w:val="00485102"/>
    <w:rsid w:val="00485FAD"/>
    <w:rsid w:val="00487AED"/>
    <w:rsid w:val="00491EDF"/>
    <w:rsid w:val="00491F17"/>
    <w:rsid w:val="00492A3F"/>
    <w:rsid w:val="00494F62"/>
    <w:rsid w:val="004A2001"/>
    <w:rsid w:val="004A3590"/>
    <w:rsid w:val="004B00A7"/>
    <w:rsid w:val="004B041C"/>
    <w:rsid w:val="004B25E2"/>
    <w:rsid w:val="004B34D7"/>
    <w:rsid w:val="004B5037"/>
    <w:rsid w:val="004B5B2F"/>
    <w:rsid w:val="004B626A"/>
    <w:rsid w:val="004B660E"/>
    <w:rsid w:val="004C05BD"/>
    <w:rsid w:val="004C3A40"/>
    <w:rsid w:val="004C3B06"/>
    <w:rsid w:val="004C3F97"/>
    <w:rsid w:val="004C4FDC"/>
    <w:rsid w:val="004C791E"/>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07F3"/>
    <w:rsid w:val="00591124"/>
    <w:rsid w:val="00597024"/>
    <w:rsid w:val="005A0274"/>
    <w:rsid w:val="005A095C"/>
    <w:rsid w:val="005A669D"/>
    <w:rsid w:val="005A75D8"/>
    <w:rsid w:val="005B713E"/>
    <w:rsid w:val="005C03B6"/>
    <w:rsid w:val="005C348E"/>
    <w:rsid w:val="005C37E6"/>
    <w:rsid w:val="005C68E1"/>
    <w:rsid w:val="005D3763"/>
    <w:rsid w:val="005D55E1"/>
    <w:rsid w:val="005E19F7"/>
    <w:rsid w:val="005E4F04"/>
    <w:rsid w:val="005E62C2"/>
    <w:rsid w:val="005E6C71"/>
    <w:rsid w:val="005F0963"/>
    <w:rsid w:val="005F2824"/>
    <w:rsid w:val="005F2EBA"/>
    <w:rsid w:val="005F3245"/>
    <w:rsid w:val="005F35ED"/>
    <w:rsid w:val="005F371A"/>
    <w:rsid w:val="005F7812"/>
    <w:rsid w:val="005F7A88"/>
    <w:rsid w:val="005F7E11"/>
    <w:rsid w:val="00603A1A"/>
    <w:rsid w:val="006046D5"/>
    <w:rsid w:val="00607A93"/>
    <w:rsid w:val="00610C08"/>
    <w:rsid w:val="00611F74"/>
    <w:rsid w:val="00615772"/>
    <w:rsid w:val="00616FF5"/>
    <w:rsid w:val="00621256"/>
    <w:rsid w:val="00621FCC"/>
    <w:rsid w:val="00622E4B"/>
    <w:rsid w:val="006333DA"/>
    <w:rsid w:val="006345BB"/>
    <w:rsid w:val="00635134"/>
    <w:rsid w:val="006356E2"/>
    <w:rsid w:val="00642A65"/>
    <w:rsid w:val="00645DCE"/>
    <w:rsid w:val="006465AC"/>
    <w:rsid w:val="006465BF"/>
    <w:rsid w:val="006467CD"/>
    <w:rsid w:val="00653B22"/>
    <w:rsid w:val="0065617C"/>
    <w:rsid w:val="00656CEC"/>
    <w:rsid w:val="0065714C"/>
    <w:rsid w:val="00657BF4"/>
    <w:rsid w:val="006603FB"/>
    <w:rsid w:val="006608DF"/>
    <w:rsid w:val="006623AC"/>
    <w:rsid w:val="006630DA"/>
    <w:rsid w:val="006678AF"/>
    <w:rsid w:val="006701EF"/>
    <w:rsid w:val="00673BA5"/>
    <w:rsid w:val="00673E9B"/>
    <w:rsid w:val="00676485"/>
    <w:rsid w:val="00680058"/>
    <w:rsid w:val="00681F9F"/>
    <w:rsid w:val="006840EA"/>
    <w:rsid w:val="006844E2"/>
    <w:rsid w:val="00685267"/>
    <w:rsid w:val="0068625F"/>
    <w:rsid w:val="006872AE"/>
    <w:rsid w:val="00690082"/>
    <w:rsid w:val="00690252"/>
    <w:rsid w:val="006946BB"/>
    <w:rsid w:val="006969FA"/>
    <w:rsid w:val="006A35D5"/>
    <w:rsid w:val="006A748A"/>
    <w:rsid w:val="006B6A76"/>
    <w:rsid w:val="006C02DA"/>
    <w:rsid w:val="006C419E"/>
    <w:rsid w:val="006C424C"/>
    <w:rsid w:val="006C4A31"/>
    <w:rsid w:val="006C5AC2"/>
    <w:rsid w:val="006C65D7"/>
    <w:rsid w:val="006C6AFB"/>
    <w:rsid w:val="006D116F"/>
    <w:rsid w:val="006D2735"/>
    <w:rsid w:val="006D45B2"/>
    <w:rsid w:val="006E0FCC"/>
    <w:rsid w:val="006E19AD"/>
    <w:rsid w:val="006E1E96"/>
    <w:rsid w:val="006E4E50"/>
    <w:rsid w:val="006E5E21"/>
    <w:rsid w:val="006F2648"/>
    <w:rsid w:val="006F2F10"/>
    <w:rsid w:val="006F482B"/>
    <w:rsid w:val="006F6311"/>
    <w:rsid w:val="00701952"/>
    <w:rsid w:val="00702556"/>
    <w:rsid w:val="0070277E"/>
    <w:rsid w:val="00704156"/>
    <w:rsid w:val="007069FC"/>
    <w:rsid w:val="00711221"/>
    <w:rsid w:val="00712675"/>
    <w:rsid w:val="00712AF3"/>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252"/>
    <w:rsid w:val="00744C6F"/>
    <w:rsid w:val="007457F6"/>
    <w:rsid w:val="00745ABB"/>
    <w:rsid w:val="00746E38"/>
    <w:rsid w:val="00747CD5"/>
    <w:rsid w:val="007500AB"/>
    <w:rsid w:val="00751FAF"/>
    <w:rsid w:val="00753B51"/>
    <w:rsid w:val="00756629"/>
    <w:rsid w:val="007575D2"/>
    <w:rsid w:val="00757B4F"/>
    <w:rsid w:val="00757B6A"/>
    <w:rsid w:val="007610E0"/>
    <w:rsid w:val="007621AA"/>
    <w:rsid w:val="0076260A"/>
    <w:rsid w:val="00762AEC"/>
    <w:rsid w:val="00764A67"/>
    <w:rsid w:val="00764B20"/>
    <w:rsid w:val="00770F6B"/>
    <w:rsid w:val="00771883"/>
    <w:rsid w:val="00776DC2"/>
    <w:rsid w:val="00780122"/>
    <w:rsid w:val="0078214B"/>
    <w:rsid w:val="0078498A"/>
    <w:rsid w:val="007878FE"/>
    <w:rsid w:val="00790971"/>
    <w:rsid w:val="00790C8B"/>
    <w:rsid w:val="00792207"/>
    <w:rsid w:val="00792B64"/>
    <w:rsid w:val="00792E29"/>
    <w:rsid w:val="0079379A"/>
    <w:rsid w:val="00794953"/>
    <w:rsid w:val="00794D10"/>
    <w:rsid w:val="007A1F2F"/>
    <w:rsid w:val="007A2A5C"/>
    <w:rsid w:val="007A5150"/>
    <w:rsid w:val="007A5373"/>
    <w:rsid w:val="007A57F9"/>
    <w:rsid w:val="007A789F"/>
    <w:rsid w:val="007B6617"/>
    <w:rsid w:val="007B75BC"/>
    <w:rsid w:val="007C0BD6"/>
    <w:rsid w:val="007C3806"/>
    <w:rsid w:val="007C5BB7"/>
    <w:rsid w:val="007D07D5"/>
    <w:rsid w:val="007D1C64"/>
    <w:rsid w:val="007D312B"/>
    <w:rsid w:val="007D32DD"/>
    <w:rsid w:val="007D6862"/>
    <w:rsid w:val="007D6DCE"/>
    <w:rsid w:val="007D72C4"/>
    <w:rsid w:val="007E2CFE"/>
    <w:rsid w:val="007E59C9"/>
    <w:rsid w:val="007F0072"/>
    <w:rsid w:val="007F2EB6"/>
    <w:rsid w:val="007F54C3"/>
    <w:rsid w:val="00802949"/>
    <w:rsid w:val="0080301E"/>
    <w:rsid w:val="0080365F"/>
    <w:rsid w:val="00806622"/>
    <w:rsid w:val="00812BE5"/>
    <w:rsid w:val="00817429"/>
    <w:rsid w:val="00821514"/>
    <w:rsid w:val="00821E35"/>
    <w:rsid w:val="00823DCA"/>
    <w:rsid w:val="00824591"/>
    <w:rsid w:val="00824AED"/>
    <w:rsid w:val="00827820"/>
    <w:rsid w:val="00831B8B"/>
    <w:rsid w:val="0083405D"/>
    <w:rsid w:val="008352D4"/>
    <w:rsid w:val="00836DB9"/>
    <w:rsid w:val="00837C67"/>
    <w:rsid w:val="008415B0"/>
    <w:rsid w:val="00842028"/>
    <w:rsid w:val="008425B0"/>
    <w:rsid w:val="008436B8"/>
    <w:rsid w:val="008460B6"/>
    <w:rsid w:val="00850C9D"/>
    <w:rsid w:val="00852B59"/>
    <w:rsid w:val="00854732"/>
    <w:rsid w:val="00856272"/>
    <w:rsid w:val="008563FF"/>
    <w:rsid w:val="0086018B"/>
    <w:rsid w:val="008611DD"/>
    <w:rsid w:val="008620DE"/>
    <w:rsid w:val="00862C7A"/>
    <w:rsid w:val="0086433B"/>
    <w:rsid w:val="00864397"/>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356F"/>
    <w:rsid w:val="008C4061"/>
    <w:rsid w:val="008C4229"/>
    <w:rsid w:val="008C5BE0"/>
    <w:rsid w:val="008C7233"/>
    <w:rsid w:val="008D2434"/>
    <w:rsid w:val="008E171D"/>
    <w:rsid w:val="008E2115"/>
    <w:rsid w:val="008E2785"/>
    <w:rsid w:val="008E78A3"/>
    <w:rsid w:val="008F0654"/>
    <w:rsid w:val="008F06CB"/>
    <w:rsid w:val="008F2E83"/>
    <w:rsid w:val="008F612A"/>
    <w:rsid w:val="0090293D"/>
    <w:rsid w:val="009034DE"/>
    <w:rsid w:val="00903C2D"/>
    <w:rsid w:val="00905396"/>
    <w:rsid w:val="0090605D"/>
    <w:rsid w:val="00906419"/>
    <w:rsid w:val="00907FFE"/>
    <w:rsid w:val="00912889"/>
    <w:rsid w:val="00913A42"/>
    <w:rsid w:val="00914167"/>
    <w:rsid w:val="009143DB"/>
    <w:rsid w:val="00915065"/>
    <w:rsid w:val="00917CE5"/>
    <w:rsid w:val="009217C0"/>
    <w:rsid w:val="00925241"/>
    <w:rsid w:val="00925CEC"/>
    <w:rsid w:val="00926A3F"/>
    <w:rsid w:val="0092794E"/>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4E73"/>
    <w:rsid w:val="00965F88"/>
    <w:rsid w:val="009702EF"/>
    <w:rsid w:val="00977A61"/>
    <w:rsid w:val="00984E03"/>
    <w:rsid w:val="00986DCA"/>
    <w:rsid w:val="00987E85"/>
    <w:rsid w:val="00987EC4"/>
    <w:rsid w:val="0099497D"/>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3E77"/>
    <w:rsid w:val="009E3FAB"/>
    <w:rsid w:val="009E5B3F"/>
    <w:rsid w:val="009E7D90"/>
    <w:rsid w:val="009F1AB0"/>
    <w:rsid w:val="009F501D"/>
    <w:rsid w:val="00A00834"/>
    <w:rsid w:val="00A03885"/>
    <w:rsid w:val="00A039D5"/>
    <w:rsid w:val="00A046AD"/>
    <w:rsid w:val="00A079C1"/>
    <w:rsid w:val="00A12520"/>
    <w:rsid w:val="00A130FD"/>
    <w:rsid w:val="00A13D6D"/>
    <w:rsid w:val="00A14769"/>
    <w:rsid w:val="00A16151"/>
    <w:rsid w:val="00A16A67"/>
    <w:rsid w:val="00A16EC6"/>
    <w:rsid w:val="00A17C06"/>
    <w:rsid w:val="00A2126E"/>
    <w:rsid w:val="00A21706"/>
    <w:rsid w:val="00A24FCC"/>
    <w:rsid w:val="00A26A90"/>
    <w:rsid w:val="00A26B27"/>
    <w:rsid w:val="00A30E4F"/>
    <w:rsid w:val="00A318CC"/>
    <w:rsid w:val="00A32253"/>
    <w:rsid w:val="00A3310E"/>
    <w:rsid w:val="00A333A0"/>
    <w:rsid w:val="00A37DCC"/>
    <w:rsid w:val="00A37E70"/>
    <w:rsid w:val="00A437E1"/>
    <w:rsid w:val="00A4685E"/>
    <w:rsid w:val="00A50CD4"/>
    <w:rsid w:val="00A51191"/>
    <w:rsid w:val="00A54A2B"/>
    <w:rsid w:val="00A56D62"/>
    <w:rsid w:val="00A56F07"/>
    <w:rsid w:val="00A5762C"/>
    <w:rsid w:val="00A600FC"/>
    <w:rsid w:val="00A60BCA"/>
    <w:rsid w:val="00A638DA"/>
    <w:rsid w:val="00A65B41"/>
    <w:rsid w:val="00A65E00"/>
    <w:rsid w:val="00A66A78"/>
    <w:rsid w:val="00A7436E"/>
    <w:rsid w:val="00A74E96"/>
    <w:rsid w:val="00A75A8E"/>
    <w:rsid w:val="00A824DD"/>
    <w:rsid w:val="00A8290A"/>
    <w:rsid w:val="00A83676"/>
    <w:rsid w:val="00A83B7B"/>
    <w:rsid w:val="00A84274"/>
    <w:rsid w:val="00A850F3"/>
    <w:rsid w:val="00A864E3"/>
    <w:rsid w:val="00A91180"/>
    <w:rsid w:val="00A94574"/>
    <w:rsid w:val="00A95936"/>
    <w:rsid w:val="00A96265"/>
    <w:rsid w:val="00A97084"/>
    <w:rsid w:val="00AA1C2C"/>
    <w:rsid w:val="00AA35F6"/>
    <w:rsid w:val="00AA441D"/>
    <w:rsid w:val="00AA667C"/>
    <w:rsid w:val="00AA6E91"/>
    <w:rsid w:val="00AA7439"/>
    <w:rsid w:val="00AB047E"/>
    <w:rsid w:val="00AB0B0A"/>
    <w:rsid w:val="00AB0BB7"/>
    <w:rsid w:val="00AB22C6"/>
    <w:rsid w:val="00AB2AD0"/>
    <w:rsid w:val="00AB67FC"/>
    <w:rsid w:val="00AC00F2"/>
    <w:rsid w:val="00AC2155"/>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887"/>
    <w:rsid w:val="00AF4CAA"/>
    <w:rsid w:val="00AF571A"/>
    <w:rsid w:val="00AF60A0"/>
    <w:rsid w:val="00AF67FC"/>
    <w:rsid w:val="00AF7DF5"/>
    <w:rsid w:val="00B006E5"/>
    <w:rsid w:val="00B024C2"/>
    <w:rsid w:val="00B05D8B"/>
    <w:rsid w:val="00B07700"/>
    <w:rsid w:val="00B13921"/>
    <w:rsid w:val="00B1528C"/>
    <w:rsid w:val="00B16482"/>
    <w:rsid w:val="00B16ACD"/>
    <w:rsid w:val="00B21487"/>
    <w:rsid w:val="00B232D1"/>
    <w:rsid w:val="00B2393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6C0"/>
    <w:rsid w:val="00B64D26"/>
    <w:rsid w:val="00B64FBB"/>
    <w:rsid w:val="00B67F5D"/>
    <w:rsid w:val="00B704CF"/>
    <w:rsid w:val="00B70E22"/>
    <w:rsid w:val="00B774CB"/>
    <w:rsid w:val="00B80402"/>
    <w:rsid w:val="00B80B9A"/>
    <w:rsid w:val="00B81B7E"/>
    <w:rsid w:val="00B830B7"/>
    <w:rsid w:val="00B848EA"/>
    <w:rsid w:val="00B84B2B"/>
    <w:rsid w:val="00B90500"/>
    <w:rsid w:val="00B9176C"/>
    <w:rsid w:val="00B92E5C"/>
    <w:rsid w:val="00B935A4"/>
    <w:rsid w:val="00B9543E"/>
    <w:rsid w:val="00BA561A"/>
    <w:rsid w:val="00BB0DC6"/>
    <w:rsid w:val="00BB15E4"/>
    <w:rsid w:val="00BB1E19"/>
    <w:rsid w:val="00BB21D1"/>
    <w:rsid w:val="00BB32F2"/>
    <w:rsid w:val="00BB4338"/>
    <w:rsid w:val="00BB6C0E"/>
    <w:rsid w:val="00BB7B38"/>
    <w:rsid w:val="00BC114B"/>
    <w:rsid w:val="00BC11E5"/>
    <w:rsid w:val="00BC13A8"/>
    <w:rsid w:val="00BC4BC6"/>
    <w:rsid w:val="00BC52FD"/>
    <w:rsid w:val="00BC6E62"/>
    <w:rsid w:val="00BC7443"/>
    <w:rsid w:val="00BD0648"/>
    <w:rsid w:val="00BD1040"/>
    <w:rsid w:val="00BD34AA"/>
    <w:rsid w:val="00BD673B"/>
    <w:rsid w:val="00BE0C44"/>
    <w:rsid w:val="00BE1B8B"/>
    <w:rsid w:val="00BE2A18"/>
    <w:rsid w:val="00BE2C01"/>
    <w:rsid w:val="00BE41EC"/>
    <w:rsid w:val="00BE56FB"/>
    <w:rsid w:val="00BF1EF0"/>
    <w:rsid w:val="00BF2992"/>
    <w:rsid w:val="00BF3DDE"/>
    <w:rsid w:val="00BF6589"/>
    <w:rsid w:val="00BF6F7F"/>
    <w:rsid w:val="00C00647"/>
    <w:rsid w:val="00C02764"/>
    <w:rsid w:val="00C04CEF"/>
    <w:rsid w:val="00C04FE4"/>
    <w:rsid w:val="00C0662F"/>
    <w:rsid w:val="00C11943"/>
    <w:rsid w:val="00C11FA2"/>
    <w:rsid w:val="00C12E96"/>
    <w:rsid w:val="00C14763"/>
    <w:rsid w:val="00C16141"/>
    <w:rsid w:val="00C21C9B"/>
    <w:rsid w:val="00C2363F"/>
    <w:rsid w:val="00C236C8"/>
    <w:rsid w:val="00C260B1"/>
    <w:rsid w:val="00C26E56"/>
    <w:rsid w:val="00C30B16"/>
    <w:rsid w:val="00C31406"/>
    <w:rsid w:val="00C32661"/>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0211"/>
    <w:rsid w:val="00C823DA"/>
    <w:rsid w:val="00C8259F"/>
    <w:rsid w:val="00C82746"/>
    <w:rsid w:val="00C8312F"/>
    <w:rsid w:val="00C84C47"/>
    <w:rsid w:val="00C858A4"/>
    <w:rsid w:val="00C86976"/>
    <w:rsid w:val="00C86AFA"/>
    <w:rsid w:val="00C922CF"/>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D598F"/>
    <w:rsid w:val="00CE31A6"/>
    <w:rsid w:val="00CF09AA"/>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3DD9"/>
    <w:rsid w:val="00D247A9"/>
    <w:rsid w:val="00D32721"/>
    <w:rsid w:val="00D328DC"/>
    <w:rsid w:val="00D33387"/>
    <w:rsid w:val="00D402FB"/>
    <w:rsid w:val="00D47D7A"/>
    <w:rsid w:val="00D50ABD"/>
    <w:rsid w:val="00D52BEE"/>
    <w:rsid w:val="00D55290"/>
    <w:rsid w:val="00D57791"/>
    <w:rsid w:val="00D6046A"/>
    <w:rsid w:val="00D62870"/>
    <w:rsid w:val="00D655D9"/>
    <w:rsid w:val="00D65872"/>
    <w:rsid w:val="00D670FC"/>
    <w:rsid w:val="00D676F3"/>
    <w:rsid w:val="00D70EF5"/>
    <w:rsid w:val="00D71024"/>
    <w:rsid w:val="00D71A25"/>
    <w:rsid w:val="00D71FCF"/>
    <w:rsid w:val="00D72A54"/>
    <w:rsid w:val="00D72AC6"/>
    <w:rsid w:val="00D72CC1"/>
    <w:rsid w:val="00D76EC9"/>
    <w:rsid w:val="00D800DC"/>
    <w:rsid w:val="00D80E7D"/>
    <w:rsid w:val="00D81397"/>
    <w:rsid w:val="00D848B9"/>
    <w:rsid w:val="00D90E69"/>
    <w:rsid w:val="00D91368"/>
    <w:rsid w:val="00D93106"/>
    <w:rsid w:val="00D933E9"/>
    <w:rsid w:val="00D9505D"/>
    <w:rsid w:val="00D953D0"/>
    <w:rsid w:val="00D959F5"/>
    <w:rsid w:val="00D95ABE"/>
    <w:rsid w:val="00D96884"/>
    <w:rsid w:val="00DA3FDD"/>
    <w:rsid w:val="00DA7017"/>
    <w:rsid w:val="00DA7028"/>
    <w:rsid w:val="00DB1AD2"/>
    <w:rsid w:val="00DB2B58"/>
    <w:rsid w:val="00DB4B82"/>
    <w:rsid w:val="00DB5206"/>
    <w:rsid w:val="00DB6276"/>
    <w:rsid w:val="00DB63F5"/>
    <w:rsid w:val="00DC1C6B"/>
    <w:rsid w:val="00DC2C2E"/>
    <w:rsid w:val="00DC4AF0"/>
    <w:rsid w:val="00DC7886"/>
    <w:rsid w:val="00DD0CF2"/>
    <w:rsid w:val="00DD430B"/>
    <w:rsid w:val="00DE1554"/>
    <w:rsid w:val="00DE2901"/>
    <w:rsid w:val="00DE590F"/>
    <w:rsid w:val="00DE7DC1"/>
    <w:rsid w:val="00DF0E4B"/>
    <w:rsid w:val="00DF3F7E"/>
    <w:rsid w:val="00DF7648"/>
    <w:rsid w:val="00E00E29"/>
    <w:rsid w:val="00E02BAB"/>
    <w:rsid w:val="00E04CEB"/>
    <w:rsid w:val="00E060BC"/>
    <w:rsid w:val="00E11420"/>
    <w:rsid w:val="00E132FB"/>
    <w:rsid w:val="00E170B7"/>
    <w:rsid w:val="00E177DD"/>
    <w:rsid w:val="00E20900"/>
    <w:rsid w:val="00E20C7F"/>
    <w:rsid w:val="00E2396E"/>
    <w:rsid w:val="00E24162"/>
    <w:rsid w:val="00E24728"/>
    <w:rsid w:val="00E276AC"/>
    <w:rsid w:val="00E34A35"/>
    <w:rsid w:val="00E37C2F"/>
    <w:rsid w:val="00E41C28"/>
    <w:rsid w:val="00E46308"/>
    <w:rsid w:val="00E51E17"/>
    <w:rsid w:val="00E52DAB"/>
    <w:rsid w:val="00E539B0"/>
    <w:rsid w:val="00E53D87"/>
    <w:rsid w:val="00E55994"/>
    <w:rsid w:val="00E566A5"/>
    <w:rsid w:val="00E60606"/>
    <w:rsid w:val="00E60C66"/>
    <w:rsid w:val="00E6164D"/>
    <w:rsid w:val="00E618C9"/>
    <w:rsid w:val="00E61D8D"/>
    <w:rsid w:val="00E62774"/>
    <w:rsid w:val="00E6307C"/>
    <w:rsid w:val="00E634B3"/>
    <w:rsid w:val="00E636FA"/>
    <w:rsid w:val="00E66C50"/>
    <w:rsid w:val="00E679D3"/>
    <w:rsid w:val="00E71208"/>
    <w:rsid w:val="00E71444"/>
    <w:rsid w:val="00E71C91"/>
    <w:rsid w:val="00E720A1"/>
    <w:rsid w:val="00E75DDA"/>
    <w:rsid w:val="00E773E8"/>
    <w:rsid w:val="00E80B6A"/>
    <w:rsid w:val="00E83ADD"/>
    <w:rsid w:val="00E848BF"/>
    <w:rsid w:val="00E84F38"/>
    <w:rsid w:val="00E85623"/>
    <w:rsid w:val="00E87441"/>
    <w:rsid w:val="00E91FAE"/>
    <w:rsid w:val="00E92EBF"/>
    <w:rsid w:val="00E96E3F"/>
    <w:rsid w:val="00EA270C"/>
    <w:rsid w:val="00EA4974"/>
    <w:rsid w:val="00EA532E"/>
    <w:rsid w:val="00EA62E3"/>
    <w:rsid w:val="00EB06D9"/>
    <w:rsid w:val="00EB192B"/>
    <w:rsid w:val="00EB19ED"/>
    <w:rsid w:val="00EB1CAB"/>
    <w:rsid w:val="00EB4F4B"/>
    <w:rsid w:val="00EC0F5A"/>
    <w:rsid w:val="00EC4265"/>
    <w:rsid w:val="00EC4CEB"/>
    <w:rsid w:val="00EC659E"/>
    <w:rsid w:val="00ED2072"/>
    <w:rsid w:val="00ED2AE0"/>
    <w:rsid w:val="00ED5553"/>
    <w:rsid w:val="00ED5E36"/>
    <w:rsid w:val="00ED6961"/>
    <w:rsid w:val="00ED7775"/>
    <w:rsid w:val="00EF0B96"/>
    <w:rsid w:val="00EF3486"/>
    <w:rsid w:val="00EF47AF"/>
    <w:rsid w:val="00EF53B6"/>
    <w:rsid w:val="00F00B73"/>
    <w:rsid w:val="00F019F0"/>
    <w:rsid w:val="00F05C8F"/>
    <w:rsid w:val="00F071E8"/>
    <w:rsid w:val="00F10C1A"/>
    <w:rsid w:val="00F115CA"/>
    <w:rsid w:val="00F14817"/>
    <w:rsid w:val="00F14EBA"/>
    <w:rsid w:val="00F1510F"/>
    <w:rsid w:val="00F1533A"/>
    <w:rsid w:val="00F15E5A"/>
    <w:rsid w:val="00F17F0A"/>
    <w:rsid w:val="00F2668F"/>
    <w:rsid w:val="00F2742F"/>
    <w:rsid w:val="00F2753B"/>
    <w:rsid w:val="00F33F8B"/>
    <w:rsid w:val="00F340B2"/>
    <w:rsid w:val="00F40EF7"/>
    <w:rsid w:val="00F43390"/>
    <w:rsid w:val="00F443B2"/>
    <w:rsid w:val="00F458D8"/>
    <w:rsid w:val="00F50237"/>
    <w:rsid w:val="00F53596"/>
    <w:rsid w:val="00F55BA8"/>
    <w:rsid w:val="00F55DB1"/>
    <w:rsid w:val="00F56720"/>
    <w:rsid w:val="00F56ACA"/>
    <w:rsid w:val="00F600FE"/>
    <w:rsid w:val="00F62E4D"/>
    <w:rsid w:val="00F66B34"/>
    <w:rsid w:val="00F675B9"/>
    <w:rsid w:val="00F711C9"/>
    <w:rsid w:val="00F738A0"/>
    <w:rsid w:val="00F74C59"/>
    <w:rsid w:val="00F75C3A"/>
    <w:rsid w:val="00F82E30"/>
    <w:rsid w:val="00F831CB"/>
    <w:rsid w:val="00F848A3"/>
    <w:rsid w:val="00F84ACF"/>
    <w:rsid w:val="00F85742"/>
    <w:rsid w:val="00F85BF8"/>
    <w:rsid w:val="00F871CE"/>
    <w:rsid w:val="00F87802"/>
    <w:rsid w:val="00F92C0A"/>
    <w:rsid w:val="00F9415B"/>
    <w:rsid w:val="00F94E63"/>
    <w:rsid w:val="00FA0BAE"/>
    <w:rsid w:val="00FA13C2"/>
    <w:rsid w:val="00FA7F91"/>
    <w:rsid w:val="00FB121C"/>
    <w:rsid w:val="00FB1CDD"/>
    <w:rsid w:val="00FB1FBF"/>
    <w:rsid w:val="00FB25DE"/>
    <w:rsid w:val="00FB2C2F"/>
    <w:rsid w:val="00FB305C"/>
    <w:rsid w:val="00FC2E3D"/>
    <w:rsid w:val="00FC3BDE"/>
    <w:rsid w:val="00FD1DBE"/>
    <w:rsid w:val="00FD25A7"/>
    <w:rsid w:val="00FD27B6"/>
    <w:rsid w:val="00FD3689"/>
    <w:rsid w:val="00FD42A3"/>
    <w:rsid w:val="00FD7468"/>
    <w:rsid w:val="00FD7CE0"/>
    <w:rsid w:val="00FE0B3B"/>
    <w:rsid w:val="00FE0F33"/>
    <w:rsid w:val="00FE1BE2"/>
    <w:rsid w:val="00FE730A"/>
    <w:rsid w:val="00FF1DD7"/>
    <w:rsid w:val="00FF27BB"/>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6F4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
    <w:unhideWhenUsed/>
    <w:qFormat/>
    <w:rsid w:val="0021062D"/>
    <w:pPr>
      <w:keepNext/>
      <w:keepLines/>
      <w:widowControl/>
      <w:autoSpaceDE/>
      <w:autoSpaceDN/>
      <w:adjustRightInd/>
      <w:spacing w:before="40" w:line="259" w:lineRule="auto"/>
      <w:outlineLvl w:val="1"/>
    </w:pPr>
    <w:rPr>
      <w:rFonts w:ascii="Calibri Light" w:eastAsia="Times New Roman" w:hAnsi="Calibri Light" w:cs="Times New Roman"/>
      <w:color w:val="2F5496"/>
      <w:sz w:val="26"/>
      <w:szCs w:val="26"/>
      <w:lang w:eastAsia="en-US"/>
    </w:rPr>
  </w:style>
  <w:style w:type="paragraph" w:styleId="Nagwek3">
    <w:name w:val="heading 3"/>
    <w:basedOn w:val="Normalny"/>
    <w:next w:val="Normalny"/>
    <w:link w:val="Nagwek3Znak"/>
    <w:qFormat/>
    <w:rsid w:val="0021062D"/>
    <w:pPr>
      <w:keepNext/>
      <w:widowControl/>
      <w:autoSpaceDE/>
      <w:autoSpaceDN/>
      <w:adjustRightInd/>
      <w:spacing w:before="240" w:after="60" w:line="240" w:lineRule="auto"/>
      <w:outlineLvl w:val="2"/>
    </w:pPr>
    <w:rPr>
      <w:rFonts w:ascii="Arial" w:eastAsia="Times New Roman"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
    <w:rsid w:val="0021062D"/>
    <w:rPr>
      <w:rFonts w:ascii="Calibri Light" w:hAnsi="Calibri Light"/>
      <w:color w:val="2F5496"/>
      <w:sz w:val="26"/>
      <w:szCs w:val="26"/>
      <w:lang w:eastAsia="en-US"/>
    </w:rPr>
  </w:style>
  <w:style w:type="character" w:customStyle="1" w:styleId="Nagwek3Znak">
    <w:name w:val="Nagłówek 3 Znak"/>
    <w:basedOn w:val="Domylnaczcionkaakapitu"/>
    <w:link w:val="Nagwek3"/>
    <w:rsid w:val="0021062D"/>
    <w:rPr>
      <w:rFonts w:ascii="Arial" w:hAnsi="Arial" w:cs="Arial"/>
      <w:b/>
      <w:bCs/>
      <w:sz w:val="26"/>
      <w:szCs w:val="26"/>
    </w:rPr>
  </w:style>
  <w:style w:type="paragraph" w:customStyle="1" w:styleId="Akapitzlist1">
    <w:name w:val="Akapit z listą1"/>
    <w:basedOn w:val="Normalny"/>
    <w:next w:val="Akapitzlist"/>
    <w:uiPriority w:val="34"/>
    <w:qFormat/>
    <w:rsid w:val="0021062D"/>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table" w:customStyle="1" w:styleId="Tabela-Siatka1">
    <w:name w:val="Tabela - Siatka1"/>
    <w:basedOn w:val="Standardowy"/>
    <w:next w:val="Tabela-Siatka"/>
    <w:uiPriority w:val="39"/>
    <w:rsid w:val="0021062D"/>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1062D"/>
    <w:pPr>
      <w:widowControl/>
      <w:autoSpaceDE/>
      <w:autoSpaceDN/>
      <w:adjustRightInd/>
      <w:spacing w:line="240" w:lineRule="auto"/>
    </w:pPr>
    <w:rPr>
      <w:rFonts w:ascii="Calibri" w:eastAsia="Calibri" w:hAnsi="Calibri" w:cs="Times New Roman"/>
      <w:sz w:val="20"/>
      <w:lang w:eastAsia="en-US"/>
    </w:rPr>
  </w:style>
  <w:style w:type="character" w:customStyle="1" w:styleId="TekstprzypisukocowegoZnak">
    <w:name w:val="Tekst przypisu końcowego Znak"/>
    <w:basedOn w:val="Domylnaczcionkaakapitu"/>
    <w:link w:val="Tekstprzypisukocowego"/>
    <w:uiPriority w:val="99"/>
    <w:semiHidden/>
    <w:rsid w:val="0021062D"/>
    <w:rPr>
      <w:rFonts w:ascii="Calibri" w:eastAsia="Calibri" w:hAnsi="Calibri"/>
      <w:sz w:val="20"/>
      <w:szCs w:val="20"/>
      <w:lang w:eastAsia="en-US"/>
    </w:rPr>
  </w:style>
  <w:style w:type="character" w:styleId="Odwoanieprzypisukocowego">
    <w:name w:val="endnote reference"/>
    <w:uiPriority w:val="99"/>
    <w:semiHidden/>
    <w:unhideWhenUsed/>
    <w:rsid w:val="0021062D"/>
    <w:rPr>
      <w:vertAlign w:val="superscript"/>
    </w:rPr>
  </w:style>
  <w:style w:type="character" w:styleId="Hipercze">
    <w:name w:val="Hyperlink"/>
    <w:uiPriority w:val="99"/>
    <w:unhideWhenUsed/>
    <w:rsid w:val="0021062D"/>
    <w:rPr>
      <w:color w:val="0000FF"/>
      <w:u w:val="single"/>
    </w:rPr>
  </w:style>
  <w:style w:type="character" w:styleId="UyteHipercze">
    <w:name w:val="FollowedHyperlink"/>
    <w:uiPriority w:val="99"/>
    <w:semiHidden/>
    <w:unhideWhenUsed/>
    <w:rsid w:val="0021062D"/>
    <w:rPr>
      <w:color w:val="800080"/>
      <w:u w:val="single"/>
    </w:rPr>
  </w:style>
  <w:style w:type="table" w:styleId="Jasnasiatka">
    <w:name w:val="Light Grid"/>
    <w:basedOn w:val="Standardowy"/>
    <w:uiPriority w:val="62"/>
    <w:locked/>
    <w:rsid w:val="0021062D"/>
    <w:pPr>
      <w:spacing w:line="240" w:lineRule="auto"/>
    </w:pPr>
    <w:rPr>
      <w:rFonts w:ascii="Calibri" w:eastAsia="Calibri" w:hAnsi="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Zwykatabela2">
    <w:name w:val="Plain Table 2"/>
    <w:basedOn w:val="Standardowy"/>
    <w:uiPriority w:val="42"/>
    <w:rsid w:val="0021062D"/>
    <w:pPr>
      <w:spacing w:line="240" w:lineRule="auto"/>
    </w:pPr>
    <w:rPr>
      <w:rFonts w:ascii="Calibri" w:eastAsia="Calibri" w:hAnsi="Calibri"/>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Poprawka">
    <w:name w:val="Revision"/>
    <w:hidden/>
    <w:uiPriority w:val="99"/>
    <w:semiHidden/>
    <w:rsid w:val="0021062D"/>
    <w:pPr>
      <w:spacing w:line="240" w:lineRule="auto"/>
    </w:pPr>
    <w:rPr>
      <w:rFonts w:ascii="Calibri" w:eastAsia="Calibri" w:hAnsi="Calibri"/>
      <w:sz w:val="22"/>
      <w:szCs w:val="22"/>
      <w:lang w:eastAsia="en-US"/>
    </w:rPr>
  </w:style>
  <w:style w:type="character" w:styleId="Nierozpoznanawzmianka">
    <w:name w:val="Unresolved Mention"/>
    <w:uiPriority w:val="99"/>
    <w:semiHidden/>
    <w:unhideWhenUsed/>
    <w:rsid w:val="0021062D"/>
    <w:rPr>
      <w:color w:val="605E5C"/>
      <w:shd w:val="clear" w:color="auto" w:fill="E1DFDD"/>
    </w:rPr>
  </w:style>
  <w:style w:type="table" w:styleId="Tabelasiatki1jasna">
    <w:name w:val="Grid Table 1 Light"/>
    <w:basedOn w:val="Standardowy"/>
    <w:uiPriority w:val="46"/>
    <w:rsid w:val="0021062D"/>
    <w:pPr>
      <w:spacing w:line="240" w:lineRule="auto"/>
    </w:pPr>
    <w:rPr>
      <w:rFonts w:ascii="Calibri" w:eastAsia="Calibri" w:hAnsi="Calibri"/>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kapitzlist">
    <w:name w:val="List Paragraph"/>
    <w:basedOn w:val="Normalny"/>
    <w:uiPriority w:val="34"/>
    <w:qFormat/>
    <w:rsid w:val="0021062D"/>
    <w:pPr>
      <w:ind w:left="720"/>
      <w:contextualSpacing/>
    </w:pPr>
  </w:style>
  <w:style w:type="numbering" w:customStyle="1" w:styleId="Bezlisty1">
    <w:name w:val="Bez listy1"/>
    <w:next w:val="Bezlisty"/>
    <w:uiPriority w:val="99"/>
    <w:semiHidden/>
    <w:unhideWhenUsed/>
    <w:rsid w:val="00823DCA"/>
  </w:style>
  <w:style w:type="table" w:customStyle="1" w:styleId="Tabela-Siatka2">
    <w:name w:val="Tabela - Siatka2"/>
    <w:basedOn w:val="Standardowy"/>
    <w:next w:val="Tabela-Siatka"/>
    <w:uiPriority w:val="39"/>
    <w:rsid w:val="00823DCA"/>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siatka1">
    <w:name w:val="Jasna siatka1"/>
    <w:basedOn w:val="Standardowy"/>
    <w:next w:val="Jasnasiatka"/>
    <w:uiPriority w:val="62"/>
    <w:rsid w:val="00823DCA"/>
    <w:pPr>
      <w:spacing w:line="240" w:lineRule="auto"/>
    </w:pPr>
    <w:rPr>
      <w:rFonts w:ascii="Calibri" w:eastAsia="Calibri" w:hAnsi="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Zwykatabela21">
    <w:name w:val="Zwykła tabela 21"/>
    <w:basedOn w:val="Standardowy"/>
    <w:next w:val="Zwykatabela2"/>
    <w:uiPriority w:val="42"/>
    <w:rsid w:val="00823DCA"/>
    <w:pPr>
      <w:spacing w:line="240" w:lineRule="auto"/>
    </w:pPr>
    <w:rPr>
      <w:rFonts w:ascii="Calibri" w:eastAsia="Calibri" w:hAnsi="Calibri"/>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asiatki1jasna1">
    <w:name w:val="Tabela siatki 1 — jasna1"/>
    <w:basedOn w:val="Standardowy"/>
    <w:next w:val="Tabelasiatki1jasna"/>
    <w:uiPriority w:val="46"/>
    <w:rsid w:val="00823DCA"/>
    <w:pPr>
      <w:spacing w:line="240" w:lineRule="auto"/>
    </w:pPr>
    <w:rPr>
      <w:rFonts w:ascii="Calibri" w:eastAsia="Calibri" w:hAnsi="Calibri"/>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customXml" Target="../customXml/item3.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2026-02-05T09:46:25+00:00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1CE9AA-2605-4070-96CB-C9FBDE4AED36}">
  <ds:schemaRefs>
    <ds:schemaRef ds:uri="http://schemas.openxmlformats.org/officeDocument/2006/bibliography"/>
  </ds:schemaRefs>
</ds:datastoreItem>
</file>

<file path=customXml/itemProps3.xml><?xml version="1.0" encoding="utf-8"?>
<ds:datastoreItem xmlns:ds="http://schemas.openxmlformats.org/officeDocument/2006/customXml" ds:itemID="{6F56CF33-908D-4B12-AA84-1A36F010CE94}"/>
</file>

<file path=customXml/itemProps4.xml><?xml version="1.0" encoding="utf-8"?>
<ds:datastoreItem xmlns:ds="http://schemas.openxmlformats.org/officeDocument/2006/customXml" ds:itemID="{EBB5C382-1F06-4D5E-A817-17F7BFCFEA42}"/>
</file>

<file path=customXml/itemProps5.xml><?xml version="1.0" encoding="utf-8"?>
<ds:datastoreItem xmlns:ds="http://schemas.openxmlformats.org/officeDocument/2006/customXml" ds:itemID="{2E4362EE-6878-4556-81A7-7AAC393FF000}"/>
</file>

<file path=docProps/app.xml><?xml version="1.0" encoding="utf-8"?>
<Properties xmlns="http://schemas.openxmlformats.org/officeDocument/2006/extended-properties" xmlns:vt="http://schemas.openxmlformats.org/officeDocument/2006/docPropsVTypes">
  <Template>Normal</Template>
  <TotalTime>0</TotalTime>
  <Pages>18</Pages>
  <Words>5146</Words>
  <Characters>30878</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2022-09-30T09:11:00Z</dcterms:created>
  <dcterms:modified xsi:type="dcterms:W3CDTF">2022-09-30T09:11:00Z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